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8079E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3F00B8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FBFCE" wp14:editId="23B2C2D1">
                <wp:simplePos x="0" y="0"/>
                <wp:positionH relativeFrom="column">
                  <wp:posOffset>4491990</wp:posOffset>
                </wp:positionH>
                <wp:positionV relativeFrom="paragraph">
                  <wp:posOffset>-25400</wp:posOffset>
                </wp:positionV>
                <wp:extent cx="1628775" cy="390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1FF5EC0D" w14:textId="77777777" w:rsidR="003F00B8" w:rsidRPr="008D5D90" w:rsidRDefault="003F00B8" w:rsidP="003F00B8">
                            <w:pPr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386D8198" w14:textId="6B6367EB" w:rsidR="003F00B8" w:rsidRPr="008D5D90" w:rsidRDefault="00550F36" w:rsidP="003F00B8">
                            <w:pP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03</w:t>
                            </w:r>
                            <w:r w:rsidR="00A7034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 w:rsidR="00FE621A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1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1</w:t>
                            </w:r>
                            <w:r w:rsidR="00A7034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.202</w:t>
                            </w:r>
                            <w:r w:rsidR="00D95359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5ABFBFCE">
                <v:stroke joinstyle="miter"/>
                <v:path gradientshapeok="t" o:connecttype="rect"/>
              </v:shapetype>
              <v:shape id="Text Box 2" style="position:absolute;margin-left:353.7pt;margin-top:-2pt;width:128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window" stroke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">
                <v:textbox>
                  <w:txbxContent>
                    <w:p w:rsidRPr="008D5D90" w:rsidR="003F00B8" w:rsidP="003F00B8" w:rsidRDefault="003F00B8" w14:paraId="1FF5EC0D" w14:textId="77777777">
                      <w:pPr>
                        <w:rPr>
                          <w:rFonts w:ascii="Times New Roman" w:hAnsi="Times New Roman" w:eastAsia="SimSu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8D5D90">
                        <w:rPr>
                          <w:rFonts w:ascii="Times New Roman" w:hAnsi="Times New Roman" w:eastAsia="SimSu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:rsidRPr="008D5D90" w:rsidR="003F00B8" w:rsidP="003F00B8" w:rsidRDefault="00550F36" w14:paraId="386D8198" w14:textId="6B6367EB">
                      <w:pP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03</w:t>
                      </w:r>
                      <w:r w:rsidR="00A70348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 w:rsidR="00FE621A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1</w:t>
                      </w:r>
                      <w: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1</w:t>
                      </w:r>
                      <w:r w:rsidR="00A70348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.202</w:t>
                      </w:r>
                      <w:r w:rsidR="00D95359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0B91071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76B882EF" w14:textId="4C426B48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1F83FA65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F00B8" w:rsidRPr="003F00B8" w14:paraId="4CD16C83" w14:textId="77777777" w:rsidTr="00A82EF2">
        <w:trPr>
          <w:trHeight w:val="567"/>
        </w:trPr>
        <w:tc>
          <w:tcPr>
            <w:tcW w:w="9072" w:type="dxa"/>
          </w:tcPr>
          <w:p w14:paraId="2529BA01" w14:textId="77777777" w:rsidR="003F00B8" w:rsidRPr="003F00B8" w:rsidRDefault="003F00B8" w:rsidP="003F00B8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14:paraId="193CC79E" w14:textId="22E6C9CE" w:rsidR="003F00B8" w:rsidRPr="003F00B8" w:rsidRDefault="002278FA" w:rsidP="003F00B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Hlk186536064"/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>Taimekaitseseaduse</w:t>
      </w:r>
      <w:r w:rsidR="005F7318">
        <w:rPr>
          <w:rFonts w:ascii="Times New Roman" w:eastAsia="Times New Roman" w:hAnsi="Times New Roman" w:cs="Times New Roman"/>
          <w:b/>
          <w:sz w:val="32"/>
          <w:szCs w:val="32"/>
        </w:rPr>
        <w:t xml:space="preserve"> ja</w:t>
      </w:r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 xml:space="preserve"> riigilõivuseaduse</w:t>
      </w:r>
      <w:r w:rsidR="003B108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>muutmise seadus</w:t>
      </w:r>
    </w:p>
    <w:bookmarkEnd w:id="0"/>
    <w:p w14:paraId="52C012D2" w14:textId="77777777" w:rsidR="003F00B8" w:rsidRPr="003F00B8" w:rsidRDefault="003F00B8" w:rsidP="003F00B8">
      <w:pPr>
        <w:ind w:left="72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059C4F67" w14:textId="17D4598A" w:rsidR="00607C8D" w:rsidRPr="00607C8D" w:rsidRDefault="00607C8D" w:rsidP="00607C8D">
      <w:pPr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1" w:name="_Hlk186536034"/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>§ 1. Taim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ekaitse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>seaduse muutmine</w:t>
      </w:r>
    </w:p>
    <w:p w14:paraId="589ED704" w14:textId="77777777" w:rsidR="00607C8D" w:rsidRPr="00F233DE" w:rsidRDefault="00607C8D" w:rsidP="00607C8D">
      <w:pPr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744D7577" w14:textId="5CE39A2A" w:rsidR="001F045B" w:rsidRDefault="00607C8D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Taime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kaitse</w:t>
      </w: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seaduses tehakse järgmised muudatused:</w:t>
      </w:r>
      <w:bookmarkEnd w:id="1"/>
    </w:p>
    <w:p w14:paraId="2473884D" w14:textId="77777777" w:rsidR="00EF5E35" w:rsidRDefault="00EF5E35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A2AD24E" w14:textId="374EC49A" w:rsidR="001F045B" w:rsidRPr="00D06721" w:rsidRDefault="00680B62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 w:rsidR="001F045B" w:rsidRPr="00FF358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)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paragrahvi 14 lõikes 1 asendatakse </w:t>
      </w:r>
      <w:r w:rsidR="00F63310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arv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„5</w:t>
      </w:r>
      <w:ins w:id="2" w:author="Inge Mehide - JUSTDIGI" w:date="2025-11-24T10:29:00Z" w16du:dateUtc="2025-11-24T08:29:00Z">
        <w:r w:rsidR="00FF5990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t>“</w:t>
        </w:r>
      </w:ins>
      <w:commentRangeStart w:id="3"/>
      <w:del w:id="4" w:author="Inge Mehide - JUSTDIGI" w:date="2025-11-24T10:29:00Z" w16du:dateUtc="2025-11-24T08:29:00Z">
        <w:r w:rsidR="001F045B" w:rsidRPr="00FF3589" w:rsidDel="00FF5990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delText>”</w:delText>
        </w:r>
      </w:del>
      <w:commentRangeEnd w:id="3"/>
      <w:r w:rsidR="00EC6FF7">
        <w:rPr>
          <w:rStyle w:val="Kommentaariviide"/>
        </w:rPr>
        <w:commentReference w:id="3"/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F09F1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arvuga „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ins w:id="5" w:author="Inge Mehide - JUSTDIGI" w:date="2025-11-24T10:29:00Z" w16du:dateUtc="2025-11-24T08:29:00Z">
        <w:r w:rsidR="00FF5990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t>“</w:t>
        </w:r>
      </w:ins>
      <w:del w:id="6" w:author="Inge Mehide - JUSTDIGI" w:date="2025-11-24T10:29:00Z" w16du:dateUtc="2025-11-24T08:29:00Z">
        <w:r w:rsidR="001F045B" w:rsidRPr="00FF3589" w:rsidDel="00FF5990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delText>”</w:delText>
        </w:r>
      </w:del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70F5BC92" w14:textId="77777777" w:rsidR="00FE04CD" w:rsidRDefault="00FE04CD" w:rsidP="003641AB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0D67DFE6" w14:textId="5B0C8B4C" w:rsidR="00FE04CD" w:rsidRPr="00F37946" w:rsidRDefault="00680B62" w:rsidP="00F37946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962DE4">
        <w:rPr>
          <w:rFonts w:ascii="Times New Roman" w:eastAsia="Times New Roman" w:hAnsi="Times New Roman" w:cs="Times New Roman"/>
          <w:b/>
          <w:sz w:val="24"/>
          <w:szCs w:val="20"/>
        </w:rPr>
        <w:t>)</w:t>
      </w:r>
      <w:r w:rsidR="00F37946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paragrahvi 17 lõi</w:t>
      </w:r>
      <w:r w:rsidR="00842012" w:rsidRPr="00F37946">
        <w:rPr>
          <w:rFonts w:ascii="Times New Roman" w:eastAsia="Times New Roman" w:hAnsi="Times New Roman" w:cs="Times New Roman"/>
          <w:bCs/>
          <w:sz w:val="24"/>
          <w:szCs w:val="20"/>
        </w:rPr>
        <w:t>g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e 1</w:t>
      </w:r>
      <w:r w:rsidR="00FE04CD" w:rsidRPr="00F37946" w:rsidDel="00842012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muudetakse ja sõnastatakse järgmiselt:</w:t>
      </w:r>
    </w:p>
    <w:p w14:paraId="58701CEB" w14:textId="77777777" w:rsidR="00A06B4D" w:rsidRDefault="00A06B4D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427D4061" w14:textId="48699466" w:rsidR="000E0200" w:rsidRDefault="008D6224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„</w:t>
      </w:r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 xml:space="preserve">(1) </w:t>
      </w:r>
      <w:bookmarkStart w:id="7" w:name="_Hlk147868303"/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>Ekspordi fütosanitaarsertifikaadi, reekspordi fütosanitaarsertifikaadi ja ekspordieelse sertifikaadi taotluse</w:t>
      </w:r>
      <w:r w:rsidR="0033278D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0A20D9" w:rsidRPr="004F7FB1">
        <w:rPr>
          <w:rFonts w:ascii="Times New Roman" w:eastAsia="Times New Roman" w:hAnsi="Times New Roman" w:cs="Times New Roman"/>
          <w:sz w:val="24"/>
          <w:szCs w:val="20"/>
        </w:rPr>
        <w:t>menetlemisega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 seotud toimingute</w:t>
      </w:r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 xml:space="preserve"> eest tasu</w:t>
      </w:r>
      <w:r w:rsidR="00FD379D">
        <w:rPr>
          <w:rFonts w:ascii="Times New Roman" w:eastAsia="Times New Roman" w:hAnsi="Times New Roman" w:cs="Times New Roman"/>
          <w:bCs/>
          <w:sz w:val="24"/>
          <w:szCs w:val="20"/>
        </w:rPr>
        <w:t xml:space="preserve">b ettevõtja 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järelevalvetasu </w:t>
      </w:r>
      <w:r w:rsidR="00FD379D">
        <w:rPr>
          <w:rFonts w:ascii="Times New Roman" w:eastAsia="Times New Roman" w:hAnsi="Times New Roman" w:cs="Times New Roman"/>
          <w:bCs/>
          <w:sz w:val="24"/>
          <w:szCs w:val="20"/>
        </w:rPr>
        <w:t xml:space="preserve">käesoleva 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seaduse </w:t>
      </w:r>
      <w:r w:rsidR="00637718" w:rsidRPr="00870A85">
        <w:rPr>
          <w:rFonts w:ascii="Times New Roman" w:eastAsia="Times New Roman" w:hAnsi="Times New Roman" w:cs="Times New Roman"/>
          <w:bCs/>
          <w:sz w:val="24"/>
          <w:szCs w:val="20"/>
        </w:rPr>
        <w:t>§</w:t>
      </w:r>
      <w:r w:rsidR="004B03BD">
        <w:rPr>
          <w:rFonts w:ascii="Times New Roman" w:eastAsia="Times New Roman" w:hAnsi="Times New Roman" w:cs="Times New Roman"/>
          <w:bCs/>
          <w:sz w:val="24"/>
          <w:szCs w:val="20"/>
        </w:rPr>
        <w:t>-s</w:t>
      </w:r>
      <w:r w:rsidR="00637718" w:rsidRPr="00870A8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343FE8" w:rsidRPr="00D06721">
        <w:rPr>
          <w:rFonts w:ascii="Times New Roman" w:eastAsia="Times New Roman" w:hAnsi="Times New Roman" w:cs="Times New Roman"/>
          <w:bCs/>
          <w:sz w:val="24"/>
          <w:szCs w:val="20"/>
        </w:rPr>
        <w:t>87</w:t>
      </w:r>
      <w:r w:rsidR="0060239D" w:rsidRPr="00870A85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>1</w:t>
      </w:r>
      <w:r w:rsidR="00343FE8" w:rsidRPr="00D06721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>1</w:t>
      </w:r>
      <w:r w:rsidR="0060239D" w:rsidRPr="00870A8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bookmarkEnd w:id="7"/>
      <w:r w:rsidR="008139B7">
        <w:rPr>
          <w:rFonts w:ascii="Times New Roman" w:eastAsia="Times New Roman" w:hAnsi="Times New Roman" w:cs="Times New Roman"/>
          <w:bCs/>
          <w:sz w:val="24"/>
          <w:szCs w:val="20"/>
        </w:rPr>
        <w:t>sätestatud alusel ja korras</w:t>
      </w:r>
      <w:r w:rsidR="00C80B6A" w:rsidRPr="00C80B6A">
        <w:rPr>
          <w:rFonts w:ascii="Times New Roman" w:eastAsia="Times New Roman" w:hAnsi="Times New Roman" w:cs="Times New Roman"/>
          <w:bCs/>
          <w:sz w:val="24"/>
          <w:szCs w:val="20"/>
        </w:rPr>
        <w:t>.</w:t>
      </w:r>
      <w:bookmarkStart w:id="8" w:name="_Hlk148565362"/>
      <w:del w:id="9" w:author="Inge Mehide - JUSTDIGI" w:date="2025-11-24T10:29:00Z" w16du:dateUtc="2025-11-24T08:29:00Z">
        <w:r w:rsidRPr="003B7F35" w:rsidDel="001F4862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delText>”</w:delText>
        </w:r>
      </w:del>
      <w:ins w:id="10" w:author="Inge Mehide - JUSTDIGI" w:date="2025-11-24T10:29:00Z" w16du:dateUtc="2025-11-24T08:29:00Z">
        <w:r w:rsidR="001F4862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t>“</w:t>
        </w:r>
      </w:ins>
      <w:r w:rsidR="004106FB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bookmarkEnd w:id="8"/>
    </w:p>
    <w:p w14:paraId="34E9C673" w14:textId="77777777" w:rsidR="00B309DE" w:rsidRDefault="00B309DE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7CAECA" w14:textId="64376521" w:rsidR="00B309DE" w:rsidRPr="00C132AA" w:rsidRDefault="00680B62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3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paragrahvi 30 </w:t>
      </w:r>
      <w:commentRangeStart w:id="11"/>
      <w:del w:id="12" w:author="Inge Mehide - JUSTDIGI" w:date="2025-11-24T10:31:00Z" w16du:dateUtc="2025-11-24T08:31:00Z">
        <w:r w:rsidR="00B309DE" w:rsidRPr="00FF3589" w:rsidDel="00F71E28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delText xml:space="preserve"> </w:delText>
        </w:r>
      </w:del>
      <w:commentRangeEnd w:id="11"/>
      <w:r w:rsidR="00F71E28">
        <w:rPr>
          <w:rStyle w:val="Kommentaariviide"/>
        </w:rPr>
        <w:commentReference w:id="11"/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lõi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 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4 punkt</w:t>
      </w:r>
      <w:r w:rsidR="007C48B6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C48B6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täiendatakse</w:t>
      </w:r>
      <w:r w:rsidR="005C05FD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pärast sõna 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>„esitanud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sõnadega „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>või tegevusloa saanud</w:t>
      </w:r>
      <w:bookmarkStart w:id="13" w:name="_Hlk192843773"/>
      <w:del w:id="14" w:author="Inge Mehide - JUSTDIGI" w:date="2025-11-24T10:32:00Z" w16du:dateUtc="2025-11-24T08:32:00Z">
        <w:r w:rsidR="00B309DE" w:rsidRPr="00FF3589" w:rsidDel="00C363D7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bookmarkEnd w:id="13"/>
      <w:ins w:id="15" w:author="Inge Mehide - JUSTDIGI" w:date="2025-11-24T10:33:00Z" w16du:dateUtc="2025-11-24T08:33:00Z">
        <w:r w:rsidR="00C363D7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14:paraId="55E5227C" w14:textId="77777777" w:rsidR="0032744B" w:rsidRPr="00291C3C" w:rsidRDefault="0032744B" w:rsidP="009C2579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0D998FB" w14:textId="678D0394" w:rsidR="005665ED" w:rsidRDefault="00AB0127" w:rsidP="005A371A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</w:t>
      </w:r>
      <w:r w:rsidR="00F37946" w:rsidRPr="00EC2B5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FA0BC5" w:rsidRPr="00F72D7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bookmarkStart w:id="16" w:name="_Hlk179461205"/>
      <w:r w:rsidR="00FA0BC5" w:rsidRPr="00F72D7B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31</w:t>
      </w:r>
      <w:r w:rsidR="00FA0BC5" w:rsidRPr="00F72D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 xml:space="preserve">7 </w:t>
      </w:r>
      <w:r w:rsidR="00FA0BC5" w:rsidRPr="00F72D7B">
        <w:rPr>
          <w:rFonts w:ascii="Times New Roman" w:eastAsia="Times New Roman" w:hAnsi="Times New Roman" w:cs="Times New Roman"/>
          <w:bCs/>
          <w:sz w:val="24"/>
          <w:szCs w:val="20"/>
        </w:rPr>
        <w:t>lõike 2 punkt</w:t>
      </w:r>
      <w:r w:rsidR="005A371A">
        <w:rPr>
          <w:rFonts w:ascii="Times New Roman" w:eastAsia="Times New Roman" w:hAnsi="Times New Roman" w:cs="Times New Roman"/>
          <w:bCs/>
          <w:sz w:val="24"/>
          <w:szCs w:val="20"/>
        </w:rPr>
        <w:t>is</w:t>
      </w:r>
      <w:r w:rsidR="00FA0BC5" w:rsidRPr="00F72D7B">
        <w:rPr>
          <w:rFonts w:ascii="Times New Roman" w:eastAsia="Times New Roman" w:hAnsi="Times New Roman" w:cs="Times New Roman"/>
          <w:bCs/>
          <w:sz w:val="24"/>
          <w:szCs w:val="20"/>
        </w:rPr>
        <w:t xml:space="preserve"> 3 </w:t>
      </w:r>
      <w:r w:rsidR="005A371A">
        <w:rPr>
          <w:rFonts w:ascii="Times New Roman" w:eastAsia="Times New Roman" w:hAnsi="Times New Roman" w:cs="Times New Roman"/>
          <w:bCs/>
          <w:sz w:val="24"/>
          <w:szCs w:val="20"/>
        </w:rPr>
        <w:t xml:space="preserve">asendatakse </w:t>
      </w:r>
      <w:r w:rsidR="00B810E6">
        <w:rPr>
          <w:rFonts w:ascii="Times New Roman" w:eastAsia="Times New Roman" w:hAnsi="Times New Roman" w:cs="Times New Roman"/>
          <w:bCs/>
          <w:sz w:val="24"/>
          <w:szCs w:val="20"/>
        </w:rPr>
        <w:t>sõnad „andmed ja dokumendid</w:t>
      </w:r>
      <w:del w:id="17" w:author="Inge Mehide - JUSTDIGI" w:date="2025-11-24T10:33:00Z" w16du:dateUtc="2025-11-24T08:33:00Z">
        <w:r w:rsidR="00071022" w:rsidRPr="00FF3589" w:rsidDel="008B79B7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8" w:author="Inge Mehide - JUSTDIGI" w:date="2025-11-24T10:33:00Z" w16du:dateUtc="2025-11-24T08:33:00Z">
        <w:r w:rsidR="008B79B7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B810E6">
        <w:rPr>
          <w:rFonts w:ascii="Times New Roman" w:eastAsia="Times New Roman" w:hAnsi="Times New Roman" w:cs="Times New Roman"/>
          <w:bCs/>
          <w:sz w:val="24"/>
          <w:szCs w:val="20"/>
        </w:rPr>
        <w:t xml:space="preserve"> sõnaga „teave</w:t>
      </w:r>
      <w:del w:id="19" w:author="Inge Mehide - JUSTDIGI" w:date="2025-11-24T10:33:00Z" w16du:dateUtc="2025-11-24T08:33:00Z">
        <w:r w:rsidR="00930879" w:rsidRPr="003B7F35" w:rsidDel="008B79B7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delText>”</w:delText>
        </w:r>
      </w:del>
      <w:ins w:id="20" w:author="Inge Mehide - JUSTDIGI" w:date="2025-11-24T10:33:00Z" w16du:dateUtc="2025-11-24T08:33:00Z">
        <w:r w:rsidR="008B79B7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t>“</w:t>
        </w:r>
      </w:ins>
      <w:r w:rsidR="00930879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bookmarkEnd w:id="16"/>
    <w:p w14:paraId="1AB209F1" w14:textId="77777777" w:rsidR="007316DA" w:rsidRDefault="007316DA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56DE423" w14:textId="110CE18A" w:rsidR="005665ED" w:rsidRPr="00FF3589" w:rsidRDefault="00B96B71" w:rsidP="00F3794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37946" w:rsidRPr="00FF358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37946" w:rsidRPr="00FF3589">
        <w:rPr>
          <w:rFonts w:ascii="Times New Roman" w:hAnsi="Times New Roman" w:cs="Times New Roman"/>
          <w:sz w:val="24"/>
          <w:szCs w:val="24"/>
        </w:rPr>
        <w:t xml:space="preserve"> </w:t>
      </w:r>
      <w:r w:rsidR="005665ED" w:rsidRPr="00FF3589">
        <w:rPr>
          <w:rFonts w:ascii="Times New Roman" w:hAnsi="Times New Roman" w:cs="Times New Roman"/>
          <w:sz w:val="24"/>
          <w:szCs w:val="24"/>
        </w:rPr>
        <w:t>paragrahvi 31</w:t>
      </w:r>
      <w:r w:rsidR="005665ED" w:rsidRPr="00FF358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5665ED" w:rsidRPr="00FF3589">
        <w:rPr>
          <w:rFonts w:ascii="Times New Roman" w:hAnsi="Times New Roman" w:cs="Times New Roman"/>
          <w:sz w:val="24"/>
          <w:szCs w:val="24"/>
        </w:rPr>
        <w:t xml:space="preserve"> </w:t>
      </w:r>
      <w:r w:rsidR="00992C60" w:rsidRPr="00FF3589">
        <w:rPr>
          <w:rFonts w:ascii="Times New Roman" w:hAnsi="Times New Roman" w:cs="Times New Roman"/>
          <w:sz w:val="24"/>
          <w:szCs w:val="24"/>
        </w:rPr>
        <w:t>punkt</w:t>
      </w:r>
      <w:r w:rsidR="005665ED" w:rsidRPr="00FF3589">
        <w:rPr>
          <w:rFonts w:ascii="Times New Roman" w:hAnsi="Times New Roman" w:cs="Times New Roman"/>
          <w:sz w:val="24"/>
          <w:szCs w:val="24"/>
        </w:rPr>
        <w:t xml:space="preserve"> 2</w:t>
      </w:r>
      <w:r w:rsidR="005665ED" w:rsidRPr="00FF3589" w:rsidDel="00A2290C">
        <w:rPr>
          <w:rFonts w:ascii="Times New Roman" w:hAnsi="Times New Roman" w:cs="Times New Roman"/>
          <w:sz w:val="24"/>
          <w:szCs w:val="24"/>
        </w:rPr>
        <w:t xml:space="preserve"> </w:t>
      </w:r>
      <w:r w:rsidR="005665ED" w:rsidRPr="00FF358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59CFF627" w14:textId="77777777" w:rsidR="00A06B4D" w:rsidRDefault="00A06B4D" w:rsidP="004E15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5BE5B" w14:textId="545A4912" w:rsidR="00992C60" w:rsidRDefault="005665ED" w:rsidP="004E1581">
      <w:pPr>
        <w:jc w:val="both"/>
        <w:rPr>
          <w:rFonts w:ascii="Times New Roman" w:hAnsi="Times New Roman" w:cs="Times New Roman"/>
          <w:sz w:val="24"/>
          <w:szCs w:val="24"/>
        </w:rPr>
      </w:pPr>
      <w:r w:rsidRPr="00FF3589">
        <w:rPr>
          <w:rFonts w:ascii="Times New Roman" w:hAnsi="Times New Roman" w:cs="Times New Roman"/>
          <w:sz w:val="24"/>
          <w:szCs w:val="24"/>
        </w:rPr>
        <w:t xml:space="preserve">„2) ettevõtja on määranud </w:t>
      </w:r>
      <w:r w:rsidR="00356057" w:rsidRPr="00FF3589">
        <w:rPr>
          <w:rFonts w:ascii="Times New Roman" w:hAnsi="Times New Roman" w:cs="Times New Roman"/>
          <w:sz w:val="24"/>
          <w:szCs w:val="24"/>
        </w:rPr>
        <w:t>käesoleva seaduse § 31</w:t>
      </w:r>
      <w:r w:rsidR="00356057" w:rsidRPr="00FF358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356057" w:rsidRPr="00FF3589">
        <w:rPr>
          <w:rFonts w:ascii="Times New Roman" w:hAnsi="Times New Roman" w:cs="Times New Roman"/>
          <w:sz w:val="24"/>
          <w:szCs w:val="24"/>
        </w:rPr>
        <w:t xml:space="preserve"> lõike 2 punktis 7 nimetatud</w:t>
      </w:r>
      <w:r w:rsidR="00356057" w:rsidRPr="00FF3589">
        <w:t xml:space="preserve"> </w:t>
      </w:r>
      <w:r w:rsidRPr="00FF3589">
        <w:rPr>
          <w:rFonts w:ascii="Times New Roman" w:hAnsi="Times New Roman" w:cs="Times New Roman"/>
          <w:sz w:val="24"/>
          <w:szCs w:val="24"/>
        </w:rPr>
        <w:t>vastutava isiku</w:t>
      </w:r>
      <w:r w:rsidR="00A2290C" w:rsidRPr="00FF3589">
        <w:rPr>
          <w:rFonts w:ascii="Times New Roman" w:hAnsi="Times New Roman" w:cs="Times New Roman"/>
          <w:sz w:val="24"/>
          <w:szCs w:val="24"/>
        </w:rPr>
        <w:t>;</w:t>
      </w:r>
      <w:del w:id="21" w:author="Inge Mehide - JUSTDIGI" w:date="2025-11-24T10:34:00Z" w16du:dateUtc="2025-11-24T08:34:00Z">
        <w:r w:rsidRPr="00FF3589" w:rsidDel="00736787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22" w:author="Inge Mehide - JUSTDIGI" w:date="2025-11-24T10:34:00Z" w16du:dateUtc="2025-11-24T08:34:00Z">
        <w:r w:rsidR="00736787">
          <w:rPr>
            <w:rFonts w:ascii="Times New Roman" w:hAnsi="Times New Roman" w:cs="Times New Roman"/>
            <w:sz w:val="24"/>
            <w:szCs w:val="24"/>
          </w:rPr>
          <w:t>“</w:t>
        </w:r>
      </w:ins>
      <w:r w:rsidRPr="00FF3589">
        <w:rPr>
          <w:rFonts w:ascii="Times New Roman" w:hAnsi="Times New Roman" w:cs="Times New Roman"/>
          <w:sz w:val="24"/>
          <w:szCs w:val="24"/>
        </w:rPr>
        <w:t>;</w:t>
      </w:r>
    </w:p>
    <w:p w14:paraId="3F8ACCC1" w14:textId="77777777" w:rsidR="00B45752" w:rsidRDefault="00B45752" w:rsidP="004E15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FA8378" w14:textId="518C2281" w:rsidR="0021326E" w:rsidRDefault="009D2121" w:rsidP="004E15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45752" w:rsidRPr="004F7FB1">
        <w:rPr>
          <w:rFonts w:ascii="Times New Roman" w:hAnsi="Times New Roman" w:cs="Times New Roman"/>
          <w:b/>
          <w:sz w:val="24"/>
          <w:szCs w:val="24"/>
        </w:rPr>
        <w:t>)</w:t>
      </w:r>
      <w:r w:rsidR="00B45752">
        <w:rPr>
          <w:rFonts w:ascii="Times New Roman" w:hAnsi="Times New Roman" w:cs="Times New Roman"/>
          <w:sz w:val="24"/>
          <w:szCs w:val="24"/>
        </w:rPr>
        <w:t xml:space="preserve"> </w:t>
      </w:r>
      <w:bookmarkStart w:id="23" w:name="_Hlk186812529"/>
      <w:r w:rsidR="00B45752">
        <w:rPr>
          <w:rFonts w:ascii="Times New Roman" w:hAnsi="Times New Roman" w:cs="Times New Roman"/>
          <w:sz w:val="24"/>
          <w:szCs w:val="24"/>
        </w:rPr>
        <w:t xml:space="preserve">paragrahvi 37 lõige 2 </w:t>
      </w:r>
      <w:bookmarkEnd w:id="23"/>
      <w:r w:rsidR="00B45752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57D84532" w14:textId="77777777" w:rsidR="00A06B4D" w:rsidRDefault="00A06B4D" w:rsidP="00B457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C7B717" w14:textId="5314F874" w:rsidR="00B45752" w:rsidRDefault="00B45752" w:rsidP="00B457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51F3E">
        <w:rPr>
          <w:rFonts w:ascii="Times New Roman" w:hAnsi="Times New Roman" w:cs="Times New Roman"/>
          <w:sz w:val="24"/>
          <w:szCs w:val="24"/>
        </w:rPr>
        <w:t>(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2) </w:t>
      </w:r>
      <w:bookmarkStart w:id="24" w:name="_Hlk186812669"/>
      <w:r w:rsidR="003E7478">
        <w:rPr>
          <w:rFonts w:ascii="Times New Roman" w:hAnsi="Times New Roman" w:cs="Times New Roman"/>
          <w:sz w:val="24"/>
          <w:szCs w:val="24"/>
        </w:rPr>
        <w:t xml:space="preserve">Liiduvälisest riigist </w:t>
      </w:r>
      <w:r w:rsidR="0021326E" w:rsidRPr="0021326E">
        <w:rPr>
          <w:rFonts w:ascii="Times New Roman" w:hAnsi="Times New Roman" w:cs="Times New Roman"/>
          <w:sz w:val="24"/>
          <w:szCs w:val="24"/>
        </w:rPr>
        <w:t>Eestisse toimetamise</w:t>
      </w:r>
      <w:r w:rsidR="00B51F3E">
        <w:rPr>
          <w:rFonts w:ascii="Times New Roman" w:hAnsi="Times New Roman" w:cs="Times New Roman"/>
          <w:sz w:val="24"/>
          <w:szCs w:val="24"/>
        </w:rPr>
        <w:t xml:space="preserve"> korra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l tehakse Euroopa Parlamendi ja nõukogu määruse (EL) 2017/625 artikli 47 lõike </w:t>
      </w:r>
      <w:r w:rsidR="001172FC">
        <w:rPr>
          <w:rFonts w:ascii="Times New Roman" w:hAnsi="Times New Roman" w:cs="Times New Roman"/>
          <w:sz w:val="24"/>
          <w:szCs w:val="24"/>
        </w:rPr>
        <w:t>1</w:t>
      </w:r>
      <w:r w:rsidR="001172FC" w:rsidRPr="0021326E">
        <w:rPr>
          <w:rFonts w:ascii="Times New Roman" w:hAnsi="Times New Roman" w:cs="Times New Roman"/>
          <w:sz w:val="24"/>
          <w:szCs w:val="24"/>
        </w:rPr>
        <w:t xml:space="preserve"> 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punkti c alusel kehtestatud loetelus nimetatud </w:t>
      </w:r>
      <w:r w:rsidR="0021326E" w:rsidRPr="009634EE">
        <w:rPr>
          <w:rFonts w:ascii="Times New Roman" w:hAnsi="Times New Roman" w:cs="Times New Roman"/>
          <w:sz w:val="24"/>
          <w:szCs w:val="24"/>
        </w:rPr>
        <w:t>taimede, taimsete saaduste ja muude objektide ametlikku kontrolli</w:t>
      </w:r>
      <w:r w:rsidR="00246B7A">
        <w:rPr>
          <w:rFonts w:ascii="Times New Roman" w:hAnsi="Times New Roman" w:cs="Times New Roman"/>
          <w:sz w:val="24"/>
          <w:szCs w:val="24"/>
        </w:rPr>
        <w:t xml:space="preserve"> käesolevas seaduses ning </w:t>
      </w:r>
      <w:r w:rsidR="00246B7A" w:rsidRPr="00246B7A">
        <w:rPr>
          <w:rFonts w:ascii="Times New Roman" w:hAnsi="Times New Roman" w:cs="Times New Roman"/>
          <w:sz w:val="24"/>
          <w:szCs w:val="24"/>
        </w:rPr>
        <w:t>Euroopa Parlamendi ja nõukogu määruses (EL) 2017/625 sätestatud alusel ja korras</w:t>
      </w:r>
      <w:bookmarkEnd w:id="24"/>
      <w:r w:rsidR="0021326E" w:rsidRPr="0021326E">
        <w:rPr>
          <w:rFonts w:ascii="Times New Roman" w:hAnsi="Times New Roman" w:cs="Times New Roman"/>
          <w:sz w:val="24"/>
          <w:szCs w:val="24"/>
        </w:rPr>
        <w:t>.</w:t>
      </w:r>
      <w:ins w:id="25" w:author="Inge Mehide - JUSTDIGI" w:date="2025-11-24T10:42:00Z" w16du:dateUtc="2025-11-24T08:42:00Z">
        <w:r w:rsidR="0092602B">
          <w:rPr>
            <w:rFonts w:ascii="Times New Roman" w:hAnsi="Times New Roman" w:cs="Times New Roman"/>
            <w:sz w:val="24"/>
            <w:szCs w:val="24"/>
          </w:rPr>
          <w:t>“</w:t>
        </w:r>
      </w:ins>
      <w:del w:id="26" w:author="Inge Mehide - JUSTDIGI" w:date="2025-11-24T10:42:00Z" w16du:dateUtc="2025-11-24T08:42:00Z">
        <w:r w:rsidRPr="00FF3589" w:rsidDel="0092602B">
          <w:rPr>
            <w:rFonts w:ascii="Times New Roman" w:hAnsi="Times New Roman" w:cs="Times New Roman"/>
            <w:sz w:val="24"/>
            <w:szCs w:val="24"/>
          </w:rPr>
          <w:delText>”</w:delText>
        </w:r>
      </w:del>
      <w:r w:rsidRPr="00FF3589">
        <w:rPr>
          <w:rFonts w:ascii="Times New Roman" w:hAnsi="Times New Roman" w:cs="Times New Roman"/>
          <w:sz w:val="24"/>
          <w:szCs w:val="24"/>
        </w:rPr>
        <w:t>;</w:t>
      </w:r>
    </w:p>
    <w:p w14:paraId="3A51D834" w14:textId="77777777" w:rsidR="00452D9B" w:rsidRPr="001D0D63" w:rsidRDefault="00452D9B" w:rsidP="00364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15E025" w14:textId="1BF1EC3C" w:rsidR="00A262AA" w:rsidRDefault="00343FE8" w:rsidP="00374845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1444A68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93A13" w:rsidRPr="1444A68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93A13" w:rsidRPr="1444A68E">
        <w:rPr>
          <w:rFonts w:ascii="Times New Roman" w:hAnsi="Times New Roman" w:cs="Times New Roman"/>
          <w:sz w:val="24"/>
          <w:szCs w:val="24"/>
        </w:rPr>
        <w:t xml:space="preserve"> </w:t>
      </w:r>
      <w:r w:rsidR="000166BE" w:rsidRPr="1444A68E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B47CCF" w:rsidRPr="1444A68E">
        <w:rPr>
          <w:rFonts w:ascii="Times New Roman" w:hAnsi="Times New Roman" w:cs="Times New Roman"/>
          <w:sz w:val="24"/>
          <w:szCs w:val="24"/>
        </w:rPr>
        <w:t>37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lõi</w:t>
      </w:r>
      <w:r w:rsidR="009147AB" w:rsidRPr="1444A68E">
        <w:rPr>
          <w:rFonts w:ascii="Times New Roman" w:hAnsi="Times New Roman" w:cs="Times New Roman"/>
          <w:sz w:val="24"/>
          <w:szCs w:val="24"/>
        </w:rPr>
        <w:t>ge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6</w:t>
      </w:r>
      <w:commentRangeStart w:id="27"/>
      <w:r w:rsidR="00D16452" w:rsidRPr="1444A68E">
        <w:rPr>
          <w:rFonts w:ascii="Times New Roman" w:hAnsi="Times New Roman" w:cs="Times New Roman"/>
          <w:sz w:val="24"/>
          <w:szCs w:val="24"/>
        </w:rPr>
        <w:t xml:space="preserve"> </w:t>
      </w:r>
      <w:del w:id="28" w:author="Markus Ühtigi - JUSTDIGI" w:date="2025-11-30T15:46:00Z">
        <w:r w:rsidRPr="1444A68E" w:rsidDel="007316D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27"/>
      <w:r>
        <w:commentReference w:id="27"/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9147AB" w:rsidRPr="1444A68E">
        <w:rPr>
          <w:rFonts w:ascii="Times New Roman" w:hAnsi="Times New Roman" w:cs="Times New Roman"/>
          <w:sz w:val="24"/>
          <w:szCs w:val="24"/>
        </w:rPr>
        <w:t>ja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2C6C784C" w14:textId="77777777" w:rsidR="00A06B4D" w:rsidRDefault="00A06B4D" w:rsidP="003748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A62581" w14:textId="747B0B82" w:rsidR="00B06D99" w:rsidDel="00452256" w:rsidRDefault="007316DA" w:rsidP="00374845">
      <w:pPr>
        <w:jc w:val="both"/>
        <w:rPr>
          <w:del w:id="29" w:author="Inge Mehide - JUSTDIGI" w:date="2025-11-24T10:57:00Z" w16du:dateUtc="2025-11-24T08:57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51F3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6) </w:t>
      </w:r>
      <w:bookmarkStart w:id="30" w:name="_Hlk173947859"/>
      <w:r>
        <w:rPr>
          <w:rFonts w:ascii="Times New Roman" w:hAnsi="Times New Roman" w:cs="Times New Roman"/>
          <w:sz w:val="24"/>
          <w:szCs w:val="24"/>
        </w:rPr>
        <w:t>K</w:t>
      </w:r>
      <w:r w:rsidRPr="007316DA">
        <w:rPr>
          <w:rFonts w:ascii="Times New Roman" w:hAnsi="Times New Roman" w:cs="Times New Roman"/>
          <w:sz w:val="24"/>
          <w:szCs w:val="24"/>
        </w:rPr>
        <w:t xml:space="preserve">äesoleva paragrahvi lõikes 3 </w:t>
      </w:r>
      <w:r w:rsidR="007012C2">
        <w:rPr>
          <w:rFonts w:ascii="Times New Roman" w:hAnsi="Times New Roman" w:cs="Times New Roman"/>
          <w:sz w:val="24"/>
          <w:szCs w:val="24"/>
        </w:rPr>
        <w:t>viidatud</w:t>
      </w:r>
      <w:r w:rsidR="007012C2" w:rsidRPr="007316DA">
        <w:rPr>
          <w:rFonts w:ascii="Times New Roman" w:hAnsi="Times New Roman" w:cs="Times New Roman"/>
          <w:sz w:val="24"/>
          <w:szCs w:val="24"/>
        </w:rPr>
        <w:t xml:space="preserve"> </w:t>
      </w:r>
      <w:r w:rsidRPr="007316DA">
        <w:rPr>
          <w:rFonts w:ascii="Times New Roman" w:hAnsi="Times New Roman" w:cs="Times New Roman"/>
          <w:sz w:val="24"/>
          <w:szCs w:val="24"/>
        </w:rPr>
        <w:t>taim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16DA">
        <w:rPr>
          <w:rFonts w:ascii="Times New Roman" w:hAnsi="Times New Roman" w:cs="Times New Roman"/>
          <w:sz w:val="24"/>
          <w:szCs w:val="24"/>
        </w:rPr>
        <w:t>, taim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316DA">
        <w:rPr>
          <w:rFonts w:ascii="Times New Roman" w:hAnsi="Times New Roman" w:cs="Times New Roman"/>
          <w:sz w:val="24"/>
          <w:szCs w:val="24"/>
        </w:rPr>
        <w:t>e saadus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16DA">
        <w:rPr>
          <w:rFonts w:ascii="Times New Roman" w:hAnsi="Times New Roman" w:cs="Times New Roman"/>
          <w:sz w:val="24"/>
          <w:szCs w:val="24"/>
        </w:rPr>
        <w:t xml:space="preserve"> ja muu objekt</w:t>
      </w:r>
      <w:r w:rsidR="00997693">
        <w:rPr>
          <w:rFonts w:ascii="Times New Roman" w:hAnsi="Times New Roman" w:cs="Times New Roman"/>
          <w:sz w:val="24"/>
          <w:szCs w:val="24"/>
        </w:rPr>
        <w:t>i</w:t>
      </w:r>
      <w:r w:rsidRPr="007316DA">
        <w:rPr>
          <w:rFonts w:ascii="Times New Roman" w:hAnsi="Times New Roman" w:cs="Times New Roman"/>
          <w:sz w:val="24"/>
          <w:szCs w:val="24"/>
        </w:rPr>
        <w:t xml:space="preserve"> </w:t>
      </w:r>
      <w:r w:rsidR="007012C2" w:rsidRPr="007316DA">
        <w:rPr>
          <w:rFonts w:ascii="Times New Roman" w:hAnsi="Times New Roman" w:cs="Times New Roman"/>
          <w:sz w:val="24"/>
          <w:szCs w:val="24"/>
        </w:rPr>
        <w:t>liiduvälisest riigist Eestisse</w:t>
      </w:r>
      <w:r w:rsidR="007012C2">
        <w:rPr>
          <w:rFonts w:ascii="Times New Roman" w:hAnsi="Times New Roman" w:cs="Times New Roman"/>
          <w:sz w:val="24"/>
          <w:szCs w:val="24"/>
        </w:rPr>
        <w:t xml:space="preserve"> </w:t>
      </w:r>
      <w:r w:rsidR="008E09E4">
        <w:rPr>
          <w:rFonts w:ascii="Times New Roman" w:hAnsi="Times New Roman" w:cs="Times New Roman"/>
          <w:sz w:val="24"/>
          <w:szCs w:val="24"/>
        </w:rPr>
        <w:t xml:space="preserve">kavandatavast </w:t>
      </w:r>
      <w:r w:rsidRPr="007316DA">
        <w:rPr>
          <w:rFonts w:ascii="Times New Roman" w:hAnsi="Times New Roman" w:cs="Times New Roman"/>
          <w:sz w:val="24"/>
          <w:szCs w:val="24"/>
        </w:rPr>
        <w:t>toimeta</w:t>
      </w:r>
      <w:r>
        <w:rPr>
          <w:rFonts w:ascii="Times New Roman" w:hAnsi="Times New Roman" w:cs="Times New Roman"/>
          <w:sz w:val="24"/>
          <w:szCs w:val="24"/>
        </w:rPr>
        <w:t>mise</w:t>
      </w:r>
      <w:r w:rsidR="008E09E4">
        <w:rPr>
          <w:rFonts w:ascii="Times New Roman" w:hAnsi="Times New Roman" w:cs="Times New Roman"/>
          <w:sz w:val="24"/>
          <w:szCs w:val="24"/>
        </w:rPr>
        <w:t>st</w:t>
      </w:r>
      <w:r w:rsidR="00E00D6F" w:rsidDel="008E09E4">
        <w:rPr>
          <w:rFonts w:ascii="Times New Roman" w:hAnsi="Times New Roman" w:cs="Times New Roman"/>
          <w:sz w:val="24"/>
          <w:szCs w:val="24"/>
        </w:rPr>
        <w:t xml:space="preserve"> </w:t>
      </w:r>
      <w:r w:rsidRPr="007316DA">
        <w:rPr>
          <w:rFonts w:ascii="Times New Roman" w:hAnsi="Times New Roman" w:cs="Times New Roman"/>
          <w:sz w:val="24"/>
          <w:szCs w:val="24"/>
        </w:rPr>
        <w:t xml:space="preserve">teavitab </w:t>
      </w:r>
      <w:r>
        <w:rPr>
          <w:rFonts w:ascii="Times New Roman" w:hAnsi="Times New Roman" w:cs="Times New Roman"/>
          <w:sz w:val="24"/>
          <w:szCs w:val="24"/>
        </w:rPr>
        <w:t>kauba</w:t>
      </w:r>
      <w:r w:rsidRPr="007316DA">
        <w:rPr>
          <w:rFonts w:ascii="Times New Roman" w:hAnsi="Times New Roman" w:cs="Times New Roman"/>
          <w:sz w:val="24"/>
          <w:szCs w:val="24"/>
        </w:rPr>
        <w:t xml:space="preserve">saadetise eest vastutav isik vähemalt üks tööpäev ette </w:t>
      </w:r>
      <w:r w:rsidRPr="000E7F60">
        <w:rPr>
          <w:rFonts w:ascii="Times New Roman" w:hAnsi="Times New Roman" w:cs="Times New Roman"/>
          <w:sz w:val="24"/>
          <w:szCs w:val="24"/>
        </w:rPr>
        <w:t>seda</w:t>
      </w:r>
      <w:r w:rsidRPr="007316DA">
        <w:rPr>
          <w:rFonts w:ascii="Times New Roman" w:hAnsi="Times New Roman" w:cs="Times New Roman"/>
          <w:sz w:val="24"/>
          <w:szCs w:val="24"/>
        </w:rPr>
        <w:t xml:space="preserve"> piiripunkti, mille kaudu toimetamine on kavandatud.</w:t>
      </w:r>
      <w:bookmarkEnd w:id="30"/>
      <w:r w:rsidR="00E95967">
        <w:rPr>
          <w:rFonts w:ascii="Times New Roman" w:hAnsi="Times New Roman" w:cs="Times New Roman"/>
          <w:sz w:val="24"/>
          <w:szCs w:val="24"/>
        </w:rPr>
        <w:t xml:space="preserve"> </w:t>
      </w:r>
      <w:r w:rsidR="00E95967" w:rsidRPr="00E95967">
        <w:rPr>
          <w:rFonts w:ascii="Times New Roman" w:hAnsi="Times New Roman" w:cs="Times New Roman"/>
          <w:sz w:val="24"/>
          <w:szCs w:val="24"/>
        </w:rPr>
        <w:t xml:space="preserve">Maanteepiiripunkti kaudu kavandatavast toimetamisest teavitatakse </w:t>
      </w:r>
      <w:r w:rsidR="00E95967" w:rsidRPr="000E7F60">
        <w:rPr>
          <w:rFonts w:ascii="Times New Roman" w:hAnsi="Times New Roman" w:cs="Times New Roman"/>
          <w:sz w:val="24"/>
          <w:szCs w:val="24"/>
        </w:rPr>
        <w:t>seda</w:t>
      </w:r>
      <w:r w:rsidR="00E95967" w:rsidRPr="00E95967">
        <w:rPr>
          <w:rFonts w:ascii="Times New Roman" w:hAnsi="Times New Roman" w:cs="Times New Roman"/>
          <w:sz w:val="24"/>
          <w:szCs w:val="24"/>
        </w:rPr>
        <w:t xml:space="preserve"> piiripunkti, mille kaudu toimetamine on kavandatud, </w:t>
      </w:r>
      <w:r w:rsidR="00E95967" w:rsidRPr="000E7F60">
        <w:rPr>
          <w:rFonts w:ascii="Times New Roman" w:hAnsi="Times New Roman" w:cs="Times New Roman"/>
          <w:sz w:val="24"/>
          <w:szCs w:val="24"/>
        </w:rPr>
        <w:t>vähemalt neli tundi ette.</w:t>
      </w:r>
      <w:ins w:id="31" w:author="Inge Mehide - JUSTDIGI" w:date="2025-11-24T10:56:00Z" w16du:dateUtc="2025-11-24T08:56:00Z">
        <w:r w:rsidR="00B6479F">
          <w:rPr>
            <w:rFonts w:ascii="Times New Roman" w:hAnsi="Times New Roman" w:cs="Times New Roman"/>
            <w:sz w:val="24"/>
            <w:szCs w:val="24"/>
          </w:rPr>
          <w:t>“;</w:t>
        </w:r>
      </w:ins>
    </w:p>
    <w:p w14:paraId="0C3A62E2" w14:textId="77777777" w:rsidR="009147AB" w:rsidRDefault="009147AB" w:rsidP="003748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FF8C0D" w14:textId="5C126EB7" w:rsidR="009147AB" w:rsidRPr="00D06721" w:rsidRDefault="009147AB" w:rsidP="00374845">
      <w:pPr>
        <w:jc w:val="both"/>
        <w:rPr>
          <w:rFonts w:ascii="Times New Roman" w:hAnsi="Times New Roman" w:cs="Times New Roman"/>
          <w:sz w:val="24"/>
          <w:szCs w:val="24"/>
        </w:rPr>
      </w:pPr>
      <w:r w:rsidRPr="004333F3">
        <w:rPr>
          <w:rFonts w:ascii="Times New Roman" w:hAnsi="Times New Roman" w:cs="Times New Roman"/>
          <w:b/>
          <w:bCs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paragrahvi 37 lõige 7 tunnistatakse kehtetuks;</w:t>
      </w:r>
    </w:p>
    <w:p w14:paraId="03AAB5F4" w14:textId="045B82C5" w:rsidR="00D16452" w:rsidRDefault="00D16452" w:rsidP="009C0E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08D7F" w14:textId="77607314" w:rsidR="00CD6EE0" w:rsidRPr="004333F3" w:rsidRDefault="00B94FA4" w:rsidP="00CD6EE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2" w:name="_Hlk147932481"/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565F9" w:rsidRPr="00962DE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565F9">
        <w:rPr>
          <w:rFonts w:ascii="Times New Roman" w:hAnsi="Times New Roman" w:cs="Times New Roman"/>
          <w:sz w:val="24"/>
          <w:szCs w:val="24"/>
        </w:rPr>
        <w:t xml:space="preserve"> seaduse 2. peatüki 6</w:t>
      </w:r>
      <w:r w:rsidR="003565F9" w:rsidRPr="00F72D7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565F9">
        <w:rPr>
          <w:rFonts w:ascii="Times New Roman" w:hAnsi="Times New Roman" w:cs="Times New Roman"/>
          <w:sz w:val="24"/>
          <w:szCs w:val="24"/>
        </w:rPr>
        <w:t>. jagu tunnistatakse kehtetuks;</w:t>
      </w:r>
      <w:bookmarkEnd w:id="32"/>
    </w:p>
    <w:p w14:paraId="2EF97952" w14:textId="77777777" w:rsidR="00D16F36" w:rsidRDefault="00D16F36" w:rsidP="00CD6E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7493C2" w14:textId="08B4A9EA" w:rsidR="00850939" w:rsidRDefault="00B94FA4" w:rsidP="00374845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10</w:t>
      </w:r>
      <w:r w:rsidR="00D93A13" w:rsidRPr="00374845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D93A1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45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 xml:space="preserve">1 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 1 punkti </w:t>
      </w:r>
      <w:r w:rsidR="0041749C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132AA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täiendatakse pärast sõna „objekti“ sõna</w:t>
      </w:r>
      <w:r w:rsidR="00A827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de</w:t>
      </w:r>
      <w:r w:rsidR="00C132AA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ga „töötlemise</w:t>
      </w:r>
      <w:r w:rsidR="00A827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</w:t>
      </w:r>
      <w:del w:id="33" w:author="Inge Mehide - JUSTDIGI" w:date="2025-11-24T10:57:00Z" w16du:dateUtc="2025-11-24T08:57:00Z">
        <w:r w:rsidR="008D6224" w:rsidRPr="00374845" w:rsidDel="00492A2C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”</w:delText>
        </w:r>
      </w:del>
      <w:ins w:id="34" w:author="Inge Mehide - JUSTDIGI" w:date="2025-11-24T10:57:00Z" w16du:dateUtc="2025-11-24T08:57:00Z">
        <w:r w:rsidR="00492A2C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t>“</w:t>
        </w:r>
      </w:ins>
      <w:r w:rsidR="004106FB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727AD7A7" w14:textId="77777777" w:rsidR="008C2E1F" w:rsidRDefault="008C2E1F" w:rsidP="00374845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953E2D1" w14:textId="34A6B6A4" w:rsidR="008B4685" w:rsidRDefault="00B94FA4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11</w:t>
      </w:r>
      <w:r w:rsidR="00E031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</w:t>
      </w:r>
      <w:r w:rsidR="004150F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</w:t>
      </w:r>
      <w:r w:rsidR="008B46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aragrahvi 60 lõiget 5 täiendatakse </w:t>
      </w:r>
      <w:r w:rsidR="008E09E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teise </w:t>
      </w:r>
      <w:r w:rsidR="008B46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lausega järgmises sõnastuses:</w:t>
      </w:r>
    </w:p>
    <w:p w14:paraId="6B0C8C51" w14:textId="77777777" w:rsidR="00A06B4D" w:rsidRDefault="00A06B4D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6F6F9AF" w14:textId="4F203870" w:rsidR="00A50EFF" w:rsidRPr="00374845" w:rsidRDefault="008B4685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5215B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imetatud taotluse menetl</w:t>
      </w:r>
      <w:r w:rsidR="00D1645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u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sele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kohaldatakse 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käesoleva paragrahvi lõikes 2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sätestatut.</w:t>
      </w:r>
      <w:del w:id="35" w:author="Inge Mehide - JUSTDIGI" w:date="2025-11-24T10:59:00Z" w16du:dateUtc="2025-11-24T08:59:00Z">
        <w:r w:rsidR="00071022" w:rsidRPr="00FF3589" w:rsidDel="00AD0285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36" w:author="Inge Mehide - JUSTDIGI" w:date="2025-11-24T10:59:00Z" w16du:dateUtc="2025-11-24T08:59:00Z">
        <w:r w:rsidR="00AD0285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8C5AD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323488AD" w14:textId="06028095" w:rsidR="009461DE" w:rsidRPr="0005013A" w:rsidRDefault="009461DE" w:rsidP="0005013A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bookmarkStart w:id="37" w:name="_Hlk147405731"/>
      <w:bookmarkStart w:id="38" w:name="_Hlk147735753"/>
      <w:bookmarkStart w:id="39" w:name="_Hlk144737077"/>
    </w:p>
    <w:p w14:paraId="789BEA81" w14:textId="3BF8301A" w:rsidR="009A0945" w:rsidRPr="00E01439" w:rsidRDefault="00B94FA4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0" w:name="_Hlk173138357"/>
      <w:r>
        <w:rPr>
          <w:rFonts w:ascii="Times New Roman" w:eastAsia="Calibri" w:hAnsi="Times New Roman" w:cs="Times New Roman"/>
          <w:b/>
          <w:bCs/>
          <w:sz w:val="24"/>
          <w:szCs w:val="24"/>
        </w:rPr>
        <w:t>12</w:t>
      </w:r>
      <w:r w:rsidR="009A0945" w:rsidRPr="00E0143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1" w:name="_Hlk181953046"/>
      <w:r w:rsidR="009A0945" w:rsidRPr="00E01439">
        <w:rPr>
          <w:rFonts w:ascii="Times New Roman" w:eastAsia="Calibri" w:hAnsi="Times New Roman" w:cs="Times New Roman"/>
          <w:sz w:val="24"/>
          <w:szCs w:val="24"/>
        </w:rPr>
        <w:t>paragrahv</w:t>
      </w:r>
      <w:r w:rsidR="00C42C9E">
        <w:rPr>
          <w:rFonts w:ascii="Times New Roman" w:eastAsia="Calibri" w:hAnsi="Times New Roman" w:cs="Times New Roman"/>
          <w:sz w:val="24"/>
          <w:szCs w:val="24"/>
        </w:rPr>
        <w:t>i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60</w:t>
      </w:r>
      <w:r w:rsidR="009A0945" w:rsidRPr="00E0143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tekst muudetakse ja sõnastatakse järgmiselt:</w:t>
      </w:r>
      <w:bookmarkEnd w:id="41"/>
    </w:p>
    <w:bookmarkEnd w:id="40"/>
    <w:p w14:paraId="53E7EA62" w14:textId="77777777" w:rsidR="00A06B4D" w:rsidRDefault="00A06B4D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454594" w14:textId="29D8C546" w:rsidR="009A0945" w:rsidRPr="00E01439" w:rsidRDefault="00F50C9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 xml:space="preserve">Käesoleva seaduse §-s 60 nimetatud taotleja </w:t>
      </w:r>
      <w:r w:rsidR="00440329">
        <w:rPr>
          <w:rFonts w:ascii="Times New Roman" w:eastAsia="Calibri" w:hAnsi="Times New Roman" w:cs="Times New Roman"/>
          <w:sz w:val="24"/>
          <w:szCs w:val="24"/>
        </w:rPr>
        <w:t xml:space="preserve">maksab 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>Põllumajandus- ja Toiduametile toimeaine, taimekaitseaine ja sünergisti heakskiitmise taotluse nõuetekohasuse kontrollimise eest</w:t>
      </w:r>
      <w:r w:rsidR="005C3AC8" w:rsidRPr="005C3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3AC8" w:rsidRPr="00E01439">
        <w:rPr>
          <w:rFonts w:ascii="Times New Roman" w:eastAsia="Calibri" w:hAnsi="Times New Roman" w:cs="Times New Roman"/>
          <w:sz w:val="24"/>
          <w:szCs w:val="24"/>
        </w:rPr>
        <w:t>tasu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E26B1B" w14:textId="77777777" w:rsidR="009A0945" w:rsidRPr="00C42C9E" w:rsidRDefault="009A0945" w:rsidP="009A0945">
      <w:pPr>
        <w:rPr>
          <w:rFonts w:ascii="Times New Roman" w:hAnsi="Times New Roman" w:cs="Times New Roman"/>
          <w:sz w:val="24"/>
          <w:szCs w:val="24"/>
        </w:rPr>
      </w:pPr>
    </w:p>
    <w:p w14:paraId="47D813BA" w14:textId="5BFB5EFC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2" w:name="_Hlk181176271"/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taotluse </w:t>
      </w:r>
      <w:r w:rsidR="00195076" w:rsidRPr="00195076">
        <w:rPr>
          <w:rFonts w:ascii="Times New Roman" w:eastAsia="Calibri" w:hAnsi="Times New Roman" w:cs="Times New Roman"/>
          <w:sz w:val="24"/>
          <w:szCs w:val="24"/>
        </w:rPr>
        <w:t>nõuetekohasuse kontrollimise</w:t>
      </w:r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 tasu on toimeaine, taimekaitseaine ja sünergisti heakskiitmise taotluse nõuetekohasuse kontrollimise eest tasutav summa.</w:t>
      </w:r>
    </w:p>
    <w:p w14:paraId="249978F9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21E524" w14:textId="17F0191A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(3) Taotleja </w:t>
      </w:r>
      <w:r w:rsidR="00EC561C">
        <w:rPr>
          <w:rFonts w:ascii="Times New Roman" w:eastAsia="Calibri" w:hAnsi="Times New Roman" w:cs="Times New Roman"/>
          <w:sz w:val="24"/>
          <w:szCs w:val="24"/>
        </w:rPr>
        <w:t>maksab</w:t>
      </w:r>
      <w:r w:rsidR="00EC561C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lisaks 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</w:t>
      </w:r>
      <w:r w:rsidRPr="00E01439">
        <w:rPr>
          <w:rFonts w:ascii="Times New Roman" w:eastAsia="Calibri" w:hAnsi="Times New Roman" w:cs="Times New Roman"/>
          <w:sz w:val="24"/>
          <w:szCs w:val="24"/>
        </w:rPr>
        <w:t>taotluse nõuetekohasuse kontrollimise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29AD">
        <w:rPr>
          <w:rFonts w:ascii="Times New Roman" w:eastAsia="Calibri" w:hAnsi="Times New Roman" w:cs="Times New Roman"/>
          <w:sz w:val="24"/>
          <w:szCs w:val="24"/>
        </w:rPr>
        <w:t>tasule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toimeaine, taimekaitseaine ja sünergisti </w:t>
      </w:r>
      <w:r w:rsidR="00364DA9">
        <w:rPr>
          <w:rFonts w:ascii="Times New Roman" w:eastAsia="Calibri" w:hAnsi="Times New Roman" w:cs="Times New Roman"/>
          <w:sz w:val="24"/>
          <w:szCs w:val="24"/>
        </w:rPr>
        <w:t>erialase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hindamise eest.</w:t>
      </w:r>
    </w:p>
    <w:p w14:paraId="762F20D3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417E0D" w14:textId="56BD1358" w:rsidR="00364DA9" w:rsidRDefault="00D16452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830">
        <w:rPr>
          <w:rFonts w:ascii="Times New Roman" w:eastAsia="Calibri" w:hAnsi="Times New Roman" w:cs="Times New Roman"/>
          <w:sz w:val="24"/>
          <w:szCs w:val="24"/>
        </w:rPr>
        <w:t>(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7120EC">
        <w:rPr>
          <w:rFonts w:ascii="Times New Roman" w:eastAsia="Calibri" w:hAnsi="Times New Roman" w:cs="Times New Roman"/>
          <w:sz w:val="24"/>
          <w:szCs w:val="24"/>
        </w:rPr>
        <w:t>E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riala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e hindam</w:t>
      </w:r>
      <w:r w:rsidR="00A818FB">
        <w:rPr>
          <w:rFonts w:ascii="Times New Roman" w:eastAsia="Calibri" w:hAnsi="Times New Roman" w:cs="Times New Roman"/>
          <w:sz w:val="24"/>
          <w:szCs w:val="24"/>
        </w:rPr>
        <w:t>i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e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tasu</w:t>
      </w:r>
      <w:r w:rsidR="00364DA9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5D5CCE">
        <w:rPr>
          <w:rFonts w:ascii="Times New Roman" w:eastAsia="Calibri" w:hAnsi="Times New Roman" w:cs="Times New Roman"/>
          <w:sz w:val="24"/>
          <w:szCs w:val="24"/>
        </w:rPr>
        <w:t xml:space="preserve">taimekaitsevahendi või </w:t>
      </w:r>
      <w:bookmarkStart w:id="43" w:name="_Hlk182298735"/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</w:t>
      </w:r>
      <w:bookmarkEnd w:id="43"/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identsuse, füüsikaliste ja keemiliste omaduste, analüüsimeetodite, toksikoloogiliste omaduste, kokkupuutest tuleneva riski, jääkide, keskkonnas käitumise ja leviku, </w:t>
      </w:r>
      <w:proofErr w:type="spellStart"/>
      <w:r w:rsidR="00364DA9" w:rsidRPr="00364DA9">
        <w:rPr>
          <w:rFonts w:ascii="Times New Roman" w:eastAsia="Calibri" w:hAnsi="Times New Roman" w:cs="Times New Roman"/>
          <w:sz w:val="24"/>
          <w:szCs w:val="24"/>
        </w:rPr>
        <w:t>ökotoksikoloogiliste</w:t>
      </w:r>
      <w:proofErr w:type="spellEnd"/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 omaduste ning efektiivsuse hindami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>
        <w:rPr>
          <w:rFonts w:ascii="Times New Roman" w:eastAsia="Calibri" w:hAnsi="Times New Roman" w:cs="Times New Roman"/>
          <w:sz w:val="24"/>
          <w:szCs w:val="24"/>
        </w:rPr>
        <w:t>e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eest</w:t>
      </w:r>
      <w:r w:rsidR="00A818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18FB" w:rsidRPr="00E01439">
        <w:rPr>
          <w:rFonts w:ascii="Times New Roman" w:hAnsi="Times New Roman" w:cs="Times New Roman"/>
          <w:color w:val="000000"/>
          <w:sz w:val="24"/>
          <w:szCs w:val="24"/>
        </w:rPr>
        <w:t>käesoleva seaduse alusel kehtestatud määras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tasutav summa</w:t>
      </w:r>
      <w:r w:rsidR="00364DA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42"/>
    <w:p w14:paraId="7DD41379" w14:textId="5A4EC44A" w:rsidR="00364DA9" w:rsidRPr="00E01439" w:rsidRDefault="00364DA9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0948F" w14:textId="2E83D884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4" w:name="_Hlk181176232"/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5</w:t>
      </w:r>
      <w:r w:rsidRPr="00E01439">
        <w:rPr>
          <w:rFonts w:ascii="Times New Roman" w:eastAsia="Calibri" w:hAnsi="Times New Roman" w:cs="Times New Roman"/>
          <w:sz w:val="24"/>
          <w:szCs w:val="24"/>
        </w:rPr>
        <w:t>)</w:t>
      </w:r>
      <w:r w:rsidR="00421E74" w:rsidDel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Euroopa Parlamendi ja nõukogu määruse (EÜ) nr 1107/2009 artikli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12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lõikes 3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1E74">
        <w:rPr>
          <w:rFonts w:ascii="Times New Roman" w:eastAsia="Calibri" w:hAnsi="Times New Roman" w:cs="Times New Roman"/>
          <w:sz w:val="24"/>
          <w:szCs w:val="24"/>
        </w:rPr>
        <w:t xml:space="preserve">sätestatud </w:t>
      </w:r>
      <w:r w:rsidR="007065D7">
        <w:rPr>
          <w:rFonts w:ascii="Times New Roman" w:eastAsia="Calibri" w:hAnsi="Times New Roman" w:cs="Times New Roman"/>
          <w:sz w:val="24"/>
          <w:szCs w:val="24"/>
        </w:rPr>
        <w:t>täiendava</w:t>
      </w:r>
      <w:r w:rsidR="007120EC">
        <w:rPr>
          <w:rFonts w:ascii="Times New Roman" w:eastAsia="Calibri" w:hAnsi="Times New Roman" w:cs="Times New Roman"/>
          <w:sz w:val="24"/>
          <w:szCs w:val="24"/>
        </w:rPr>
        <w:t>t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Start w:id="45"/>
      <w:r w:rsidR="00421E74">
        <w:rPr>
          <w:rFonts w:ascii="Times New Roman" w:eastAsia="Calibri" w:hAnsi="Times New Roman" w:cs="Times New Roman"/>
          <w:sz w:val="24"/>
          <w:szCs w:val="24"/>
        </w:rPr>
        <w:t>hindamis</w:t>
      </w:r>
      <w:r w:rsidR="00A964CD">
        <w:rPr>
          <w:rFonts w:ascii="Times New Roman" w:eastAsia="Calibri" w:hAnsi="Times New Roman" w:cs="Times New Roman"/>
          <w:sz w:val="24"/>
          <w:szCs w:val="24"/>
        </w:rPr>
        <w:t>t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End w:id="45"/>
      <w:r w:rsidR="00E73454">
        <w:rPr>
          <w:rStyle w:val="Kommentaariviide"/>
        </w:rPr>
        <w:commentReference w:id="45"/>
      </w:r>
      <w:r w:rsidR="007065D7">
        <w:rPr>
          <w:rFonts w:ascii="Times New Roman" w:eastAsia="Calibri" w:hAnsi="Times New Roman" w:cs="Times New Roman"/>
          <w:sz w:val="24"/>
          <w:szCs w:val="24"/>
        </w:rPr>
        <w:t>käsit</w:t>
      </w:r>
      <w:r w:rsidR="00CC4626">
        <w:rPr>
          <w:rFonts w:ascii="Times New Roman" w:eastAsia="Calibri" w:hAnsi="Times New Roman" w:cs="Times New Roman"/>
          <w:sz w:val="24"/>
          <w:szCs w:val="24"/>
        </w:rPr>
        <w:t>atakse</w:t>
      </w:r>
      <w:r w:rsidR="007120EC">
        <w:rPr>
          <w:rFonts w:ascii="Times New Roman" w:eastAsia="Calibri" w:hAnsi="Times New Roman" w:cs="Times New Roman"/>
          <w:sz w:val="24"/>
          <w:szCs w:val="24"/>
        </w:rPr>
        <w:t xml:space="preserve"> erialase hindamisena, mille eest tasutava</w:t>
      </w:r>
      <w:r w:rsidR="00CC4626">
        <w:rPr>
          <w:rFonts w:ascii="Times New Roman" w:eastAsia="Calibri" w:hAnsi="Times New Roman" w:cs="Times New Roman"/>
          <w:sz w:val="24"/>
          <w:szCs w:val="24"/>
        </w:rPr>
        <w:t>le</w:t>
      </w:r>
      <w:r w:rsidR="007120EC">
        <w:rPr>
          <w:rFonts w:ascii="Times New Roman" w:eastAsia="Calibri" w:hAnsi="Times New Roman" w:cs="Times New Roman"/>
          <w:sz w:val="24"/>
          <w:szCs w:val="24"/>
        </w:rPr>
        <w:t xml:space="preserve"> summa</w:t>
      </w:r>
      <w:r w:rsidR="00CC4626">
        <w:rPr>
          <w:rFonts w:ascii="Times New Roman" w:eastAsia="Calibri" w:hAnsi="Times New Roman" w:cs="Times New Roman"/>
          <w:sz w:val="24"/>
          <w:szCs w:val="24"/>
        </w:rPr>
        <w:t>le</w:t>
      </w:r>
      <w:r w:rsidR="007120EC" w:rsidDel="00CC46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20EC">
        <w:rPr>
          <w:rFonts w:ascii="Times New Roman" w:eastAsia="Calibri" w:hAnsi="Times New Roman" w:cs="Times New Roman"/>
          <w:sz w:val="24"/>
          <w:szCs w:val="24"/>
        </w:rPr>
        <w:t>kohaldatakse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käesoleva</w:t>
      </w:r>
      <w:r w:rsidR="007120EC">
        <w:rPr>
          <w:rFonts w:ascii="Times New Roman" w:eastAsia="Calibri" w:hAnsi="Times New Roman" w:cs="Times New Roman"/>
          <w:sz w:val="24"/>
          <w:szCs w:val="24"/>
        </w:rPr>
        <w:t>s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paragrahvi</w:t>
      </w:r>
      <w:r w:rsidR="007120EC">
        <w:rPr>
          <w:rFonts w:ascii="Times New Roman" w:eastAsia="Calibri" w:hAnsi="Times New Roman" w:cs="Times New Roman"/>
          <w:sz w:val="24"/>
          <w:szCs w:val="24"/>
        </w:rPr>
        <w:t>s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20EC">
        <w:rPr>
          <w:rFonts w:ascii="Times New Roman" w:eastAsia="Calibri" w:hAnsi="Times New Roman" w:cs="Times New Roman"/>
          <w:sz w:val="24"/>
          <w:szCs w:val="24"/>
        </w:rPr>
        <w:t>erialase hindamise tasu kohta sätestatut</w:t>
      </w:r>
      <w:r w:rsidR="00421E7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44"/>
    <w:p w14:paraId="0F67B9AC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2FFCCE" w14:textId="3005237F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6</w:t>
      </w:r>
      <w:r w:rsidRPr="00E01439">
        <w:rPr>
          <w:rFonts w:ascii="Times New Roman" w:eastAsia="Calibri" w:hAnsi="Times New Roman" w:cs="Times New Roman"/>
          <w:sz w:val="24"/>
          <w:szCs w:val="24"/>
        </w:rPr>
        <w:t>) Käesoleva paragrahvi lõigetes 2</w:t>
      </w:r>
      <w:r w:rsidR="00877724">
        <w:rPr>
          <w:rFonts w:ascii="Times New Roman" w:eastAsia="Calibri" w:hAnsi="Times New Roman" w:cs="Times New Roman"/>
          <w:sz w:val="24"/>
          <w:szCs w:val="24"/>
        </w:rPr>
        <w:t xml:space="preserve"> ja 4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</w:t>
      </w:r>
      <w:bookmarkStart w:id="46" w:name="_Hlk190964309"/>
      <w:r w:rsidRPr="00E01439">
        <w:rPr>
          <w:rFonts w:ascii="Times New Roman" w:eastAsia="Calibri" w:hAnsi="Times New Roman" w:cs="Times New Roman"/>
          <w:sz w:val="24"/>
          <w:szCs w:val="24"/>
        </w:rPr>
        <w:t>tasu makstakse tunnitasuna, mille määra arvutamise aluseks võetakse Põllumajandus- ja Toiduameti taimekaitse valdkonna</w:t>
      </w:r>
      <w:r w:rsidR="008B430D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8B430D" w:rsidRPr="008B430D">
        <w:rPr>
          <w:rFonts w:ascii="Times New Roman" w:eastAsia="Calibri" w:hAnsi="Times New Roman" w:cs="Times New Roman"/>
          <w:sz w:val="24"/>
          <w:szCs w:val="24"/>
        </w:rPr>
        <w:t>taotlus</w:t>
      </w:r>
      <w:r w:rsidR="0031551D">
        <w:rPr>
          <w:rFonts w:ascii="Times New Roman" w:eastAsia="Calibri" w:hAnsi="Times New Roman" w:cs="Times New Roman"/>
          <w:sz w:val="24"/>
          <w:szCs w:val="24"/>
        </w:rPr>
        <w:t>t</w:t>
      </w:r>
      <w:r w:rsidR="008B430D" w:rsidRPr="008B430D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6E5D02" w:rsidRPr="006E5D02">
        <w:rPr>
          <w:rFonts w:ascii="Times New Roman" w:eastAsia="Calibri" w:hAnsi="Times New Roman" w:cs="Times New Roman"/>
          <w:sz w:val="24"/>
          <w:szCs w:val="24"/>
        </w:rPr>
        <w:t xml:space="preserve">nõuetekohasuse kontrollimise ja </w:t>
      </w:r>
      <w:r w:rsidR="00767F01">
        <w:rPr>
          <w:rFonts w:ascii="Times New Roman" w:eastAsia="Calibri" w:hAnsi="Times New Roman" w:cs="Times New Roman"/>
          <w:sz w:val="24"/>
          <w:szCs w:val="24"/>
        </w:rPr>
        <w:t xml:space="preserve">erialase </w:t>
      </w:r>
      <w:r w:rsidR="006E5D02" w:rsidRPr="006E5D02">
        <w:rPr>
          <w:rFonts w:ascii="Times New Roman" w:eastAsia="Calibri" w:hAnsi="Times New Roman" w:cs="Times New Roman"/>
          <w:sz w:val="24"/>
          <w:szCs w:val="24"/>
        </w:rPr>
        <w:t>hindamisega</w:t>
      </w:r>
      <w:r w:rsidR="008B43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seotud personali- ja majandamiskulud tasu määra </w:t>
      </w:r>
      <w:r w:rsidR="00AE7283">
        <w:rPr>
          <w:rFonts w:ascii="Times New Roman" w:eastAsia="Calibri" w:hAnsi="Times New Roman" w:cs="Times New Roman"/>
          <w:sz w:val="24"/>
          <w:szCs w:val="24"/>
        </w:rPr>
        <w:t>kehtestamise</w:t>
      </w:r>
      <w:r w:rsidR="00AE7283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kvartalile eelnenud nelja kvartali jooksul.</w:t>
      </w:r>
      <w:bookmarkEnd w:id="46"/>
    </w:p>
    <w:p w14:paraId="538B1FB7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2FEB" w14:textId="3ED6C06E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7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52465E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taotluse </w:t>
      </w:r>
      <w:r w:rsidR="0052465E" w:rsidRPr="00195076">
        <w:rPr>
          <w:rFonts w:ascii="Times New Roman" w:eastAsia="Calibri" w:hAnsi="Times New Roman" w:cs="Times New Roman"/>
          <w:sz w:val="24"/>
          <w:szCs w:val="24"/>
        </w:rPr>
        <w:t>nõuetekohasuse kontrollimise</w:t>
      </w:r>
      <w:r w:rsidR="0052465E" w:rsidRPr="00364DA9">
        <w:rPr>
          <w:rFonts w:ascii="Times New Roman" w:eastAsia="Calibri" w:hAnsi="Times New Roman" w:cs="Times New Roman"/>
          <w:sz w:val="24"/>
          <w:szCs w:val="24"/>
        </w:rPr>
        <w:t xml:space="preserve"> tasu </w:t>
      </w:r>
      <w:r w:rsidR="007065D7">
        <w:rPr>
          <w:rFonts w:ascii="Times New Roman" w:eastAsia="Calibri" w:hAnsi="Times New Roman" w:cs="Times New Roman"/>
          <w:sz w:val="24"/>
          <w:szCs w:val="24"/>
        </w:rPr>
        <w:t>ning</w:t>
      </w:r>
      <w:r w:rsidR="0052465E">
        <w:rPr>
          <w:rFonts w:ascii="Times New Roman" w:eastAsia="Calibri" w:hAnsi="Times New Roman" w:cs="Times New Roman"/>
          <w:sz w:val="24"/>
          <w:szCs w:val="24"/>
        </w:rPr>
        <w:t xml:space="preserve"> erialase hindamise </w:t>
      </w:r>
      <w:r w:rsidRPr="00877724">
        <w:rPr>
          <w:rFonts w:ascii="Times New Roman" w:eastAsia="Calibri" w:hAnsi="Times New Roman" w:cs="Times New Roman"/>
          <w:sz w:val="24"/>
          <w:szCs w:val="24"/>
        </w:rPr>
        <w:t>tasu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20EC">
        <w:rPr>
          <w:rFonts w:ascii="Times New Roman" w:eastAsia="Calibri" w:hAnsi="Times New Roman" w:cs="Times New Roman"/>
          <w:sz w:val="24"/>
          <w:szCs w:val="24"/>
        </w:rPr>
        <w:t>määrad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kehtestab igaks aastaks valdkonna eest vastutav minister määrusega.</w:t>
      </w:r>
    </w:p>
    <w:p w14:paraId="6BECABD3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53658" w14:textId="3635F879" w:rsidR="009A0945" w:rsidRPr="00330F14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8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Põllumajandus- ja Toiduamet teeb otsuse käesoleva paragrahvi </w:t>
      </w:r>
      <w:r w:rsidRPr="00B16BE5">
        <w:rPr>
          <w:rFonts w:ascii="Times New Roman" w:eastAsia="Calibri" w:hAnsi="Times New Roman" w:cs="Times New Roman"/>
          <w:sz w:val="24"/>
          <w:szCs w:val="24"/>
        </w:rPr>
        <w:t>lõikes 2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tasu suuruse kohta kümne tööpäeva jooksul 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>käesoleva seaduse § 60 lõi</w:t>
      </w:r>
      <w:r w:rsidR="00467EA3">
        <w:rPr>
          <w:rFonts w:ascii="Times New Roman" w:eastAsia="Calibri" w:hAnsi="Times New Roman" w:cs="Times New Roman"/>
          <w:sz w:val="24"/>
          <w:szCs w:val="24"/>
        </w:rPr>
        <w:t>k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>es</w:t>
      </w:r>
      <w:r w:rsidR="00330F14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59D">
        <w:rPr>
          <w:rFonts w:ascii="Times New Roman" w:eastAsia="Calibri" w:hAnsi="Times New Roman" w:cs="Times New Roman"/>
          <w:sz w:val="24"/>
          <w:szCs w:val="24"/>
        </w:rPr>
        <w:t xml:space="preserve">ning </w:t>
      </w:r>
      <w:r w:rsidR="00BC1FE5" w:rsidRPr="00BC1FE5">
        <w:rPr>
          <w:rFonts w:ascii="Times New Roman" w:eastAsia="Calibri" w:hAnsi="Times New Roman" w:cs="Times New Roman"/>
          <w:sz w:val="24"/>
          <w:szCs w:val="24"/>
        </w:rPr>
        <w:t xml:space="preserve">Euroopa Parlamendi ja nõukogu määruse (EÜ) nr 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>1107/2009 artikli 9 lõi</w:t>
      </w:r>
      <w:r w:rsidR="00467EA3">
        <w:rPr>
          <w:rFonts w:ascii="Times New Roman" w:eastAsia="Calibri" w:hAnsi="Times New Roman" w:cs="Times New Roman"/>
          <w:sz w:val="24"/>
          <w:szCs w:val="24"/>
        </w:rPr>
        <w:t>get</w:t>
      </w:r>
      <w:r w:rsidR="00A16F83">
        <w:rPr>
          <w:rFonts w:ascii="Times New Roman" w:eastAsia="Calibri" w:hAnsi="Times New Roman" w:cs="Times New Roman"/>
          <w:sz w:val="24"/>
          <w:szCs w:val="24"/>
        </w:rPr>
        <w:t>es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EA3">
        <w:rPr>
          <w:rFonts w:ascii="Times New Roman" w:eastAsia="Calibri" w:hAnsi="Times New Roman" w:cs="Times New Roman"/>
          <w:sz w:val="24"/>
          <w:szCs w:val="24"/>
        </w:rPr>
        <w:t xml:space="preserve">2 ja 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nimetatud teate </w:t>
      </w:r>
      <w:r w:rsidR="00A6159D">
        <w:rPr>
          <w:rFonts w:ascii="Times New Roman" w:eastAsia="Calibri" w:hAnsi="Times New Roman" w:cs="Times New Roman"/>
          <w:sz w:val="24"/>
          <w:szCs w:val="24"/>
        </w:rPr>
        <w:t xml:space="preserve">elektrooniliselt või postiga </w:t>
      </w:r>
      <w:r w:rsidR="00330F14">
        <w:rPr>
          <w:rFonts w:ascii="Times New Roman" w:eastAsia="Calibri" w:hAnsi="Times New Roman" w:cs="Times New Roman"/>
          <w:sz w:val="24"/>
          <w:szCs w:val="24"/>
        </w:rPr>
        <w:t>k</w:t>
      </w:r>
      <w:r w:rsidR="00A6159D">
        <w:rPr>
          <w:rFonts w:ascii="Times New Roman" w:eastAsia="Calibri" w:hAnsi="Times New Roman" w:cs="Times New Roman"/>
          <w:sz w:val="24"/>
          <w:szCs w:val="24"/>
        </w:rPr>
        <w:t>ättetoimetamise</w:t>
      </w:r>
      <w:r w:rsidR="00330F14">
        <w:rPr>
          <w:rFonts w:ascii="Times New Roman" w:eastAsia="Calibri" w:hAnsi="Times New Roman" w:cs="Times New Roman"/>
          <w:sz w:val="24"/>
          <w:szCs w:val="24"/>
        </w:rPr>
        <w:t xml:space="preserve"> päevast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arvates.</w:t>
      </w:r>
    </w:p>
    <w:p w14:paraId="00CA236C" w14:textId="77777777" w:rsidR="009A0945" w:rsidRPr="00330F14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E6D2AF" w14:textId="4824A421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14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330F14">
        <w:rPr>
          <w:rFonts w:ascii="Times New Roman" w:eastAsia="Calibri" w:hAnsi="Times New Roman" w:cs="Times New Roman"/>
          <w:sz w:val="24"/>
          <w:szCs w:val="24"/>
        </w:rPr>
        <w:t>9</w:t>
      </w:r>
      <w:r w:rsidRPr="00330F14">
        <w:rPr>
          <w:rFonts w:ascii="Times New Roman" w:eastAsia="Calibri" w:hAnsi="Times New Roman" w:cs="Times New Roman"/>
          <w:sz w:val="24"/>
          <w:szCs w:val="24"/>
        </w:rPr>
        <w:t xml:space="preserve">) Põllumajandus- ja Toiduamet teeb otsuse käesoleva paragrahvi lõikes 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4</w:t>
      </w:r>
      <w:r w:rsidRPr="00330F14">
        <w:rPr>
          <w:rFonts w:ascii="Times New Roman" w:eastAsia="Calibri" w:hAnsi="Times New Roman" w:cs="Times New Roman"/>
          <w:sz w:val="24"/>
          <w:szCs w:val="24"/>
        </w:rPr>
        <w:t xml:space="preserve"> nimetatud tasu suuruse kohta kümne tööpäeva jooksul käesoleva seaduse § 60 lõikes 4 nimetatud esialgse hindamisaruande Euroopa Komisjonile ja Euroopa Toiduohutusametile edastamis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e</w:t>
      </w:r>
      <w:r w:rsidR="00330F14" w:rsidRPr="000267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F14" w:rsidRPr="00330F14">
        <w:rPr>
          <w:rFonts w:ascii="Times New Roman" w:eastAsia="Calibri" w:hAnsi="Times New Roman" w:cs="Times New Roman"/>
          <w:sz w:val="24"/>
          <w:szCs w:val="24"/>
        </w:rPr>
        <w:t>päeva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s</w:t>
      </w:r>
      <w:r w:rsidRPr="00330F14">
        <w:rPr>
          <w:rFonts w:ascii="Times New Roman" w:eastAsia="Calibri" w:hAnsi="Times New Roman" w:cs="Times New Roman"/>
          <w:sz w:val="24"/>
          <w:szCs w:val="24"/>
        </w:rPr>
        <w:t>t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 xml:space="preserve"> arvates</w:t>
      </w:r>
      <w:r w:rsidRPr="00330F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F244CC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EAF42B" w14:textId="034E0BD0" w:rsidR="00BA74B9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7" w:name="_Hlk181176253"/>
      <w:r w:rsidRPr="00BE1B30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BE1B30">
        <w:rPr>
          <w:rFonts w:ascii="Times New Roman" w:eastAsia="Calibri" w:hAnsi="Times New Roman" w:cs="Times New Roman"/>
          <w:sz w:val="24"/>
          <w:szCs w:val="24"/>
        </w:rPr>
        <w:t>10</w:t>
      </w:r>
      <w:r w:rsidRPr="00BE1B30">
        <w:rPr>
          <w:rFonts w:ascii="Times New Roman" w:eastAsia="Calibri" w:hAnsi="Times New Roman" w:cs="Times New Roman"/>
          <w:sz w:val="24"/>
          <w:szCs w:val="24"/>
        </w:rPr>
        <w:t>)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Põllumajandus- ja Toiduamet teeb otsuse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>Euroopa Parlamendi ja nõukogu määruse (EÜ) nr 1107/2009 artikli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>12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lõikes 3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>
        <w:rPr>
          <w:rFonts w:ascii="Times New Roman" w:eastAsia="Calibri" w:hAnsi="Times New Roman" w:cs="Times New Roman"/>
          <w:sz w:val="24"/>
          <w:szCs w:val="24"/>
        </w:rPr>
        <w:t>sätestatud täiendava hindamise tasu kohta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kümne tööpäeva jooksul Euroopa Toiduohutusameti järelduste avaldamis</w:t>
      </w:r>
      <w:r w:rsidR="008F7AE9">
        <w:rPr>
          <w:rFonts w:ascii="Times New Roman" w:eastAsia="Calibri" w:hAnsi="Times New Roman" w:cs="Times New Roman"/>
          <w:sz w:val="24"/>
          <w:szCs w:val="24"/>
        </w:rPr>
        <w:t>es</w:t>
      </w:r>
      <w:r w:rsidRPr="00E01439">
        <w:rPr>
          <w:rFonts w:ascii="Times New Roman" w:eastAsia="Calibri" w:hAnsi="Times New Roman" w:cs="Times New Roman"/>
          <w:sz w:val="24"/>
          <w:szCs w:val="24"/>
        </w:rPr>
        <w:t>t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 arvates</w:t>
      </w:r>
      <w:r w:rsidRPr="00E0143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47"/>
    <w:p w14:paraId="7A0B3C61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208049" w14:textId="52C68FDF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="002B514C" w:rsidRPr="00E01439">
        <w:rPr>
          <w:rFonts w:ascii="Times New Roman" w:eastAsia="Calibri" w:hAnsi="Times New Roman" w:cs="Times New Roman"/>
          <w:sz w:val="24"/>
          <w:szCs w:val="24"/>
        </w:rPr>
        <w:t>1</w:t>
      </w:r>
      <w:r w:rsidR="002B514C">
        <w:rPr>
          <w:rFonts w:ascii="Times New Roman" w:eastAsia="Calibri" w:hAnsi="Times New Roman" w:cs="Times New Roman"/>
          <w:sz w:val="24"/>
          <w:szCs w:val="24"/>
        </w:rPr>
        <w:t>1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20079">
        <w:rPr>
          <w:rFonts w:ascii="Times New Roman" w:eastAsia="Calibri" w:hAnsi="Times New Roman" w:cs="Times New Roman"/>
          <w:sz w:val="24"/>
          <w:szCs w:val="24"/>
        </w:rPr>
        <w:t>K</w:t>
      </w:r>
      <w:r w:rsidR="0045390F">
        <w:rPr>
          <w:rFonts w:ascii="Times New Roman" w:eastAsia="Calibri" w:hAnsi="Times New Roman" w:cs="Times New Roman"/>
          <w:sz w:val="24"/>
          <w:szCs w:val="24"/>
        </w:rPr>
        <w:t xml:space="preserve">äesoleva paragrahvi </w:t>
      </w: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lõigetes </w:t>
      </w:r>
      <w:r w:rsidR="00E343A7">
        <w:rPr>
          <w:rFonts w:ascii="Times New Roman" w:eastAsia="Calibri" w:hAnsi="Times New Roman" w:cs="Times New Roman"/>
          <w:sz w:val="24"/>
          <w:szCs w:val="24"/>
        </w:rPr>
        <w:t>8</w:t>
      </w:r>
      <w:r w:rsidRPr="00CB5B63">
        <w:rPr>
          <w:rFonts w:ascii="Times New Roman" w:eastAsia="Calibri" w:hAnsi="Times New Roman" w:cs="Times New Roman"/>
          <w:sz w:val="24"/>
          <w:szCs w:val="24"/>
        </w:rPr>
        <w:t>‒</w:t>
      </w:r>
      <w:r w:rsidR="00BF2E66">
        <w:rPr>
          <w:rFonts w:ascii="Times New Roman" w:eastAsia="Calibri" w:hAnsi="Times New Roman" w:cs="Times New Roman"/>
          <w:sz w:val="24"/>
          <w:szCs w:val="24"/>
        </w:rPr>
        <w:t>10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otsus</w:t>
      </w:r>
      <w:r w:rsidR="00620079">
        <w:rPr>
          <w:rFonts w:ascii="Times New Roman" w:eastAsia="Calibri" w:hAnsi="Times New Roman" w:cs="Times New Roman"/>
          <w:sz w:val="24"/>
          <w:szCs w:val="24"/>
        </w:rPr>
        <w:t xml:space="preserve"> toimetatakse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taotlejale kätte viie tööpäeva jooksul otsuse tegemisest arvates.</w:t>
      </w:r>
    </w:p>
    <w:p w14:paraId="319646E1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639B9" w14:textId="3FB6976F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E01439">
        <w:rPr>
          <w:rFonts w:ascii="Times New Roman" w:eastAsia="Calibri" w:hAnsi="Times New Roman" w:cs="Times New Roman"/>
          <w:sz w:val="24"/>
          <w:szCs w:val="24"/>
        </w:rPr>
        <w:t>1</w:t>
      </w:r>
      <w:r w:rsidR="002B514C">
        <w:rPr>
          <w:rFonts w:ascii="Times New Roman" w:eastAsia="Calibri" w:hAnsi="Times New Roman" w:cs="Times New Roman"/>
          <w:sz w:val="24"/>
          <w:szCs w:val="24"/>
        </w:rPr>
        <w:t>2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Taotleja kannab käesoleva paragrahvi lõigetes </w:t>
      </w:r>
      <w:r w:rsidR="00E343A7">
        <w:rPr>
          <w:rFonts w:ascii="Times New Roman" w:eastAsia="Calibri" w:hAnsi="Times New Roman" w:cs="Times New Roman"/>
          <w:sz w:val="24"/>
          <w:szCs w:val="24"/>
        </w:rPr>
        <w:t>8</w:t>
      </w:r>
      <w:r w:rsidRPr="00CB5B63">
        <w:rPr>
          <w:rFonts w:ascii="Times New Roman" w:eastAsia="Calibri" w:hAnsi="Times New Roman" w:cs="Times New Roman"/>
          <w:sz w:val="24"/>
          <w:szCs w:val="24"/>
        </w:rPr>
        <w:t>‒</w:t>
      </w:r>
      <w:r w:rsidR="00BF2E66" w:rsidRPr="00CB5B63">
        <w:rPr>
          <w:rFonts w:ascii="Times New Roman" w:eastAsia="Calibri" w:hAnsi="Times New Roman" w:cs="Times New Roman"/>
          <w:sz w:val="24"/>
          <w:szCs w:val="24"/>
        </w:rPr>
        <w:t>10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otsuses määratud summa otsuses näidatud pangakontole kümne kalendripäeva jooksul otsuse saamisest arvates. Kui taotleja ei maksa käesoleva paragrahvi </w:t>
      </w: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lõigetes </w:t>
      </w:r>
      <w:r w:rsidR="00AE7283">
        <w:rPr>
          <w:rFonts w:ascii="Times New Roman" w:eastAsia="Calibri" w:hAnsi="Times New Roman" w:cs="Times New Roman"/>
          <w:sz w:val="24"/>
          <w:szCs w:val="24"/>
        </w:rPr>
        <w:t xml:space="preserve">2 ja 4 </w:t>
      </w:r>
      <w:r w:rsidRPr="00E01439">
        <w:rPr>
          <w:rFonts w:ascii="Times New Roman" w:eastAsia="Calibri" w:hAnsi="Times New Roman" w:cs="Times New Roman"/>
          <w:sz w:val="24"/>
          <w:szCs w:val="24"/>
        </w:rPr>
        <w:t>nimetatud tasu ettenähtud tähtaja jooksul, on Põllumajandus- ja Toiduametil õigus anda tasu maksmiseks kohustav otsus sundtäitmisele täitemenetluse seadustikus sätestatud korras.</w:t>
      </w:r>
      <w:del w:id="48" w:author="Inge Mehide - JUSTDIGI" w:date="2025-11-24T11:10:00Z" w16du:dateUtc="2025-11-24T09:10:00Z">
        <w:r w:rsidRPr="00E01439" w:rsidDel="00811F6B">
          <w:rPr>
            <w:rFonts w:ascii="Times New Roman" w:eastAsia="Calibri" w:hAnsi="Times New Roman" w:cs="Times New Roman"/>
            <w:sz w:val="24"/>
            <w:szCs w:val="24"/>
          </w:rPr>
          <w:delText>”</w:delText>
        </w:r>
      </w:del>
      <w:ins w:id="49" w:author="Inge Mehide - JUSTDIGI" w:date="2025-11-24T11:10:00Z" w16du:dateUtc="2025-11-24T09:10:00Z">
        <w:r w:rsidR="00811F6B">
          <w:rPr>
            <w:rFonts w:ascii="Times New Roman" w:eastAsia="Calibri" w:hAnsi="Times New Roman" w:cs="Times New Roman"/>
            <w:sz w:val="24"/>
            <w:szCs w:val="24"/>
          </w:rPr>
          <w:t>“</w:t>
        </w:r>
      </w:ins>
      <w:r w:rsidR="003C342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16E8493" w14:textId="77777777" w:rsidR="00FA71F5" w:rsidRPr="001D0D63" w:rsidRDefault="00FA71F5" w:rsidP="00FA7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_Hlk159352883"/>
    </w:p>
    <w:p w14:paraId="2F847E1F" w14:textId="0EAF4B5E" w:rsidR="009A0945" w:rsidRPr="00A10988" w:rsidRDefault="00B94FA4" w:rsidP="009A094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1" w:name="_Hlk173138312"/>
      <w:bookmarkStart w:id="52" w:name="_Hlk181708964"/>
      <w:bookmarkStart w:id="53" w:name="_Hlk178675174"/>
      <w:r>
        <w:rPr>
          <w:rFonts w:ascii="Times New Roman" w:hAnsi="Times New Roman" w:cs="Times New Roman"/>
          <w:b/>
          <w:sz w:val="24"/>
          <w:szCs w:val="24"/>
        </w:rPr>
        <w:t>13</w:t>
      </w:r>
      <w:r w:rsidR="009A0945" w:rsidRPr="00E01439">
        <w:rPr>
          <w:rFonts w:ascii="Times New Roman" w:hAnsi="Times New Roman" w:cs="Times New Roman"/>
          <w:b/>
          <w:sz w:val="24"/>
          <w:szCs w:val="24"/>
        </w:rPr>
        <w:t>)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paragrahvi 65 lõige 1 muudetakse ja sõnastatakse järgmiselt:</w:t>
      </w:r>
    </w:p>
    <w:p w14:paraId="437E1D63" w14:textId="77777777" w:rsidR="00A06B4D" w:rsidRPr="004333F3" w:rsidRDefault="00A06B4D" w:rsidP="00727D7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41EA21" w14:textId="027086B5" w:rsidR="00C30DB6" w:rsidRDefault="003C342F" w:rsidP="00727D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(1) Taimekaitsevahendi </w:t>
      </w:r>
      <w:r w:rsidR="009A0945" w:rsidRPr="00BF2E66">
        <w:rPr>
          <w:rFonts w:ascii="Times New Roman" w:eastAsia="Calibri" w:hAnsi="Times New Roman" w:cs="Times New Roman"/>
          <w:sz w:val="24"/>
          <w:szCs w:val="24"/>
        </w:rPr>
        <w:t>Eestis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turule laskmiseks </w:t>
      </w:r>
      <w:bookmarkEnd w:id="51"/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esitab isik Euroopa Parlamendi ja nõukogu määruse (EÜ) nr 1107/2009 artiklites 33, 40, 47, 51 ja 53 nimetatud loa saamiseks kirjaliku taotluse Põllumajandus- ja Toiduametile ning </w:t>
      </w:r>
      <w:bookmarkStart w:id="54" w:name="_Hlk191037651"/>
      <w:r w:rsidR="009A0945" w:rsidRPr="00E01439">
        <w:rPr>
          <w:rFonts w:ascii="Times New Roman" w:eastAsia="Calibri" w:hAnsi="Times New Roman" w:cs="Times New Roman"/>
          <w:sz w:val="24"/>
          <w:szCs w:val="24"/>
        </w:rPr>
        <w:t>tasub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>artiklites 33</w:t>
      </w:r>
      <w:r w:rsidR="001B5924">
        <w:rPr>
          <w:rFonts w:ascii="Times New Roman" w:eastAsia="Calibri" w:hAnsi="Times New Roman" w:cs="Times New Roman"/>
          <w:sz w:val="24"/>
          <w:szCs w:val="24"/>
        </w:rPr>
        <w:t xml:space="preserve"> ja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 xml:space="preserve"> 47</w:t>
      </w:r>
      <w:r w:rsidR="00197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 xml:space="preserve">nimetatud loa </w:t>
      </w:r>
      <w:r w:rsidR="001B5924">
        <w:rPr>
          <w:rFonts w:ascii="Times New Roman" w:eastAsia="Calibri" w:hAnsi="Times New Roman" w:cs="Times New Roman"/>
          <w:sz w:val="24"/>
          <w:szCs w:val="24"/>
        </w:rPr>
        <w:t xml:space="preserve">taotluse eest 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riigilõivu riigilõivuseaduses sätestatud määras juhul, kui Eesti on </w:t>
      </w:r>
      <w:bookmarkStart w:id="55" w:name="_Hlk170984126"/>
      <w:r w:rsidR="002F55A4" w:rsidRPr="002F55A4">
        <w:rPr>
          <w:rFonts w:ascii="Times New Roman" w:eastAsia="Calibri" w:hAnsi="Times New Roman" w:cs="Times New Roman"/>
          <w:sz w:val="24"/>
          <w:szCs w:val="24"/>
        </w:rPr>
        <w:t>taotlust läbi vaatav liikmesriik</w:t>
      </w:r>
      <w:r w:rsidR="000A3607">
        <w:rPr>
          <w:rFonts w:ascii="Times New Roman" w:eastAsia="Calibri" w:hAnsi="Times New Roman" w:cs="Times New Roman"/>
          <w:sz w:val="24"/>
          <w:szCs w:val="24"/>
        </w:rPr>
        <w:t xml:space="preserve"> sama määruse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 artikli 35 tähenduses</w:t>
      </w:r>
      <w:bookmarkEnd w:id="55"/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54"/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Riigilõivu ei tule tasuda </w:t>
      </w:r>
      <w:r w:rsidR="009009DF">
        <w:rPr>
          <w:rFonts w:ascii="Times New Roman" w:eastAsia="Calibri" w:hAnsi="Times New Roman" w:cs="Times New Roman"/>
          <w:sz w:val="24"/>
          <w:szCs w:val="24"/>
        </w:rPr>
        <w:t xml:space="preserve">sama määruse 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>artiklites 40, 51 ja 53 nimetatud taotluse esitamise eest.</w:t>
      </w:r>
      <w:del w:id="56" w:author="Inge Mehide - JUSTDIGI" w:date="2025-11-24T11:19:00Z" w16du:dateUtc="2025-11-24T09:19:00Z">
        <w:r w:rsidR="00385664" w:rsidRPr="00FF3589" w:rsidDel="00C66C59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57" w:author="Inge Mehide - JUSTDIGI" w:date="2025-11-24T11:19:00Z" w16du:dateUtc="2025-11-24T09:19:00Z">
        <w:r w:rsidR="00C66C59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B51F3E">
        <w:rPr>
          <w:rFonts w:ascii="Times New Roman" w:eastAsia="Calibri" w:hAnsi="Times New Roman" w:cs="Times New Roman"/>
          <w:sz w:val="24"/>
          <w:szCs w:val="24"/>
        </w:rPr>
        <w:t>;</w:t>
      </w:r>
    </w:p>
    <w:bookmarkEnd w:id="52"/>
    <w:p w14:paraId="3733FC24" w14:textId="77777777" w:rsidR="009461DE" w:rsidRDefault="009461DE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94F2069" w14:textId="7414FCD6" w:rsidR="00BC6CCD" w:rsidRPr="00BC6CCD" w:rsidRDefault="00B94FA4" w:rsidP="00BC6CC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8" w:name="_Hlk173138290"/>
      <w:r>
        <w:rPr>
          <w:rFonts w:ascii="Times New Roman" w:eastAsia="Calibri" w:hAnsi="Times New Roman" w:cs="Times New Roman"/>
          <w:b/>
          <w:bCs/>
          <w:sz w:val="24"/>
          <w:szCs w:val="24"/>
        </w:rPr>
        <w:t>14</w:t>
      </w:r>
      <w:r w:rsidR="009A0945" w:rsidRPr="00E0143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B20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6CCD" w:rsidRPr="00BC6CCD">
        <w:rPr>
          <w:rFonts w:ascii="Times New Roman" w:eastAsia="Calibri" w:hAnsi="Times New Roman" w:cs="Times New Roman"/>
          <w:sz w:val="24"/>
          <w:szCs w:val="24"/>
        </w:rPr>
        <w:t>paragrahvi 73 lõige</w:t>
      </w:r>
      <w:r w:rsidR="00B201CF">
        <w:rPr>
          <w:rFonts w:ascii="Times New Roman" w:eastAsia="Calibri" w:hAnsi="Times New Roman" w:cs="Times New Roman"/>
          <w:sz w:val="24"/>
          <w:szCs w:val="24"/>
        </w:rPr>
        <w:t>t</w:t>
      </w:r>
      <w:r w:rsidR="00BC6CCD" w:rsidRPr="00BC6CCD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r w:rsidR="00B201CF">
        <w:rPr>
          <w:rFonts w:ascii="Times New Roman" w:eastAsia="Calibri" w:hAnsi="Times New Roman" w:cs="Times New Roman"/>
          <w:sz w:val="24"/>
          <w:szCs w:val="24"/>
        </w:rPr>
        <w:t>täiendatakse</w:t>
      </w:r>
      <w:r w:rsidR="00B51F3E">
        <w:rPr>
          <w:rFonts w:ascii="Times New Roman" w:eastAsia="Calibri" w:hAnsi="Times New Roman" w:cs="Times New Roman"/>
          <w:sz w:val="24"/>
          <w:szCs w:val="24"/>
        </w:rPr>
        <w:t xml:space="preserve"> pärast sõna „riigilõivu</w:t>
      </w:r>
      <w:bookmarkEnd w:id="58"/>
      <w:del w:id="59" w:author="Inge Mehide - JUSTDIGI" w:date="2025-11-24T11:19:00Z" w16du:dateUtc="2025-11-24T09:19:00Z">
        <w:r w:rsidR="00385664" w:rsidRPr="00FF3589" w:rsidDel="00C66C59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60" w:author="Inge Mehide - JUSTDIGI" w:date="2025-11-24T11:19:00Z" w16du:dateUtc="2025-11-24T09:19:00Z">
        <w:r w:rsidR="00C66C59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B20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F3E">
        <w:rPr>
          <w:rFonts w:ascii="Times New Roman" w:eastAsia="Calibri" w:hAnsi="Times New Roman" w:cs="Times New Roman"/>
          <w:sz w:val="24"/>
          <w:szCs w:val="24"/>
        </w:rPr>
        <w:t>tekstiosaga</w:t>
      </w:r>
      <w:r w:rsidR="00D03FB0" w:rsidRPr="00D03FB0">
        <w:t xml:space="preserve"> </w:t>
      </w:r>
      <w:r w:rsidR="00B51F3E" w:rsidRPr="00767F01">
        <w:rPr>
          <w:rFonts w:ascii="Times New Roman" w:hAnsi="Times New Roman" w:cs="Times New Roman"/>
          <w:sz w:val="24"/>
          <w:szCs w:val="24"/>
        </w:rPr>
        <w:t>„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>riigilõivuseaduses sätestatud määra</w:t>
      </w:r>
      <w:r w:rsidR="00236E1B">
        <w:rPr>
          <w:rFonts w:ascii="Times New Roman" w:eastAsia="Calibri" w:hAnsi="Times New Roman" w:cs="Times New Roman"/>
          <w:sz w:val="24"/>
          <w:szCs w:val="24"/>
        </w:rPr>
        <w:t>s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 xml:space="preserve"> juhul, kui Eesti on taotlust läbi vaatav liikmesriik </w:t>
      </w:r>
      <w:r w:rsidR="007B7D00">
        <w:rPr>
          <w:rFonts w:ascii="Times New Roman" w:eastAsia="Calibri" w:hAnsi="Times New Roman" w:cs="Times New Roman"/>
          <w:sz w:val="24"/>
          <w:szCs w:val="24"/>
        </w:rPr>
        <w:t xml:space="preserve">sama määruse 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>artikli 35 tähenduses</w:t>
      </w:r>
      <w:del w:id="61" w:author="Inge Mehide - JUSTDIGI" w:date="2025-11-24T11:19:00Z" w16du:dateUtc="2025-11-24T09:19:00Z">
        <w:r w:rsidR="00385664" w:rsidRPr="00FF3589" w:rsidDel="00C66C59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62" w:author="Inge Mehide - JUSTDIGI" w:date="2025-11-24T11:19:00Z" w16du:dateUtc="2025-11-24T09:19:00Z">
        <w:r w:rsidR="00C66C59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B51F3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95253B8" w14:textId="3BE5E5A1" w:rsidR="009A0945" w:rsidRDefault="009A0945" w:rsidP="009A0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6615962" w14:textId="2B14EB8D" w:rsidR="009A0945" w:rsidRPr="007175D5" w:rsidRDefault="00B94FA4" w:rsidP="009A0945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bookmarkStart w:id="63" w:name="_Hlk182300148"/>
      <w:bookmarkStart w:id="64" w:name="_Hlk181708514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="00837E1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A0945">
        <w:rPr>
          <w:rFonts w:ascii="Times New Roman" w:hAnsi="Times New Roman" w:cs="Times New Roman"/>
          <w:color w:val="000000"/>
          <w:sz w:val="24"/>
          <w:szCs w:val="24"/>
        </w:rPr>
        <w:t xml:space="preserve">seadust täiendatakse </w:t>
      </w:r>
      <w:r w:rsidR="009A0945" w:rsidRPr="009A3F57">
        <w:rPr>
          <w:rFonts w:ascii="Times New Roman" w:hAnsi="Times New Roman" w:cs="Times New Roman"/>
          <w:sz w:val="24"/>
          <w:szCs w:val="24"/>
        </w:rPr>
        <w:t>§-ga 73</w:t>
      </w:r>
      <w:r w:rsidR="009A0945" w:rsidRPr="009A3F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0945" w:rsidRPr="009A3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342F">
        <w:rPr>
          <w:rFonts w:ascii="Times New Roman" w:hAnsi="Times New Roman" w:cs="Times New Roman"/>
          <w:sz w:val="24"/>
          <w:szCs w:val="24"/>
        </w:rPr>
        <w:t xml:space="preserve">järgmises </w:t>
      </w:r>
      <w:r w:rsidR="009A0945">
        <w:rPr>
          <w:rFonts w:ascii="Times New Roman" w:hAnsi="Times New Roman" w:cs="Times New Roman"/>
          <w:sz w:val="24"/>
          <w:szCs w:val="24"/>
        </w:rPr>
        <w:t>sõnastuses:</w:t>
      </w:r>
    </w:p>
    <w:p w14:paraId="21C2245A" w14:textId="77777777" w:rsidR="009350CA" w:rsidRDefault="009350CA" w:rsidP="00E01439">
      <w:pPr>
        <w:rPr>
          <w:rFonts w:ascii="Times New Roman" w:hAnsi="Times New Roman" w:cs="Times New Roman"/>
          <w:bCs/>
          <w:sz w:val="24"/>
          <w:szCs w:val="24"/>
        </w:rPr>
      </w:pPr>
      <w:bookmarkStart w:id="65" w:name="_Hlk173138260"/>
    </w:p>
    <w:p w14:paraId="255AF04A" w14:textId="6D459716" w:rsidR="009A0945" w:rsidRPr="00767F01" w:rsidRDefault="00385664" w:rsidP="00E014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>§ 73</w:t>
      </w:r>
      <w:r w:rsidR="009A0945" w:rsidRPr="00767F0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3054">
        <w:rPr>
          <w:rFonts w:ascii="Times New Roman" w:hAnsi="Times New Roman" w:cs="Times New Roman"/>
          <w:b/>
          <w:sz w:val="24"/>
          <w:szCs w:val="24"/>
        </w:rPr>
        <w:t>T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 xml:space="preserve">aimekaitsevahendi erialase hindamise </w:t>
      </w:r>
      <w:r w:rsidR="003B3054">
        <w:rPr>
          <w:rFonts w:ascii="Times New Roman" w:hAnsi="Times New Roman" w:cs="Times New Roman"/>
          <w:b/>
          <w:sz w:val="24"/>
          <w:szCs w:val="24"/>
        </w:rPr>
        <w:t>tasu</w:t>
      </w:r>
    </w:p>
    <w:bookmarkEnd w:id="65"/>
    <w:p w14:paraId="5DF25E78" w14:textId="77777777" w:rsidR="009A0945" w:rsidRPr="009E5ACB" w:rsidRDefault="009A0945" w:rsidP="009A0945">
      <w:pPr>
        <w:rPr>
          <w:rFonts w:ascii="Abadi Extra Light" w:hAnsi="Abadi Extra Light" w:cs="Times New Roman"/>
          <w:color w:val="000000"/>
          <w:sz w:val="24"/>
          <w:szCs w:val="24"/>
        </w:rPr>
      </w:pPr>
    </w:p>
    <w:p w14:paraId="14950650" w14:textId="3961EDCF" w:rsidR="002E1A38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bookmarkEnd w:id="63"/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Kui 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>taimekaitsevahendi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 loa andmise 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 xml:space="preserve">või muutmise 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otsustamiseks </w:t>
      </w:r>
      <w:r w:rsidR="00714EA9" w:rsidRPr="00E85C3F">
        <w:rPr>
          <w:rFonts w:ascii="Times New Roman" w:hAnsi="Times New Roman" w:cs="Times New Roman"/>
          <w:color w:val="000000"/>
          <w:sz w:val="24"/>
          <w:szCs w:val="24"/>
        </w:rPr>
        <w:t>on vaja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 xml:space="preserve"> taimekaitsevahendi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>t erialaselt hinnata</w:t>
      </w:r>
      <w:r w:rsidR="00714EA9" w:rsidRPr="00E85C3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 siis</w:t>
      </w:r>
      <w:r w:rsidR="00714EA9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3D19">
        <w:rPr>
          <w:rFonts w:ascii="Times New Roman" w:hAnsi="Times New Roman" w:cs="Times New Roman"/>
          <w:color w:val="000000"/>
          <w:sz w:val="24"/>
          <w:szCs w:val="24"/>
        </w:rPr>
        <w:t>maksab</w:t>
      </w:r>
      <w:r w:rsidR="003B3054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äesoleva seaduse </w:t>
      </w:r>
      <w:r w:rsidR="002E1A38" w:rsidRPr="00714EA9">
        <w:rPr>
          <w:rFonts w:ascii="Times New Roman" w:hAnsi="Times New Roman" w:cs="Times New Roman"/>
          <w:color w:val="000000"/>
          <w:sz w:val="24"/>
          <w:szCs w:val="24"/>
        </w:rPr>
        <w:t>§ 65 lõikes 1 ja § 73 lõikes 1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nimetatud isik</w:t>
      </w:r>
      <w:r w:rsidR="003129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>Põllumajandus- ja Toiduametile</w:t>
      </w:r>
      <w:r w:rsidR="00263D19" w:rsidRPr="00263D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3D19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</w:t>
      </w:r>
      <w:r w:rsidR="00263D19">
        <w:rPr>
          <w:rFonts w:ascii="Times New Roman" w:hAnsi="Times New Roman" w:cs="Times New Roman"/>
          <w:color w:val="000000"/>
          <w:sz w:val="24"/>
          <w:szCs w:val="24"/>
        </w:rPr>
        <w:t>tasu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63A3B">
        <w:rPr>
          <w:rFonts w:ascii="Times New Roman" w:hAnsi="Times New Roman" w:cs="Times New Roman"/>
          <w:color w:val="000000"/>
          <w:sz w:val="24"/>
          <w:szCs w:val="24"/>
        </w:rPr>
        <w:t xml:space="preserve">Erialase hindamise tasu ei võeta </w:t>
      </w:r>
      <w:r w:rsidR="00D63A3B" w:rsidRPr="00D63A3B">
        <w:rPr>
          <w:rFonts w:ascii="Times New Roman" w:hAnsi="Times New Roman" w:cs="Times New Roman"/>
          <w:color w:val="000000"/>
          <w:sz w:val="24"/>
          <w:szCs w:val="24"/>
        </w:rPr>
        <w:t>Euroopa Parlamendi ja nõukogu määruse (EÜ) nr 1107/2009 artiklites 51 ja 53 nimetatud loa</w:t>
      </w:r>
      <w:r w:rsidR="00D63A3B">
        <w:rPr>
          <w:rFonts w:ascii="Times New Roman" w:hAnsi="Times New Roman" w:cs="Times New Roman"/>
          <w:color w:val="000000"/>
          <w:sz w:val="24"/>
          <w:szCs w:val="24"/>
        </w:rPr>
        <w:t xml:space="preserve"> taotluse puhul.</w:t>
      </w:r>
    </w:p>
    <w:bookmarkEnd w:id="64"/>
    <w:p w14:paraId="27BA98AD" w14:textId="77777777" w:rsidR="002E1A38" w:rsidRDefault="002E1A38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3BE770" w14:textId="66C8E591" w:rsidR="00AA7921" w:rsidRPr="00E01439" w:rsidRDefault="002F2A61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tasu 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suuruse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arvestamise</w:t>
      </w:r>
      <w:r w:rsidR="00AE269D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AA7921" w:rsidRPr="00450071" w:rsidDel="00AE26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kohaldatakse toimeaine, taimekaitseaine ja sünergisti erialase hindamise 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tasu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arvestamise kohta käesoleva seaduse § 60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BA74B9">
        <w:rPr>
          <w:rFonts w:ascii="Times New Roman" w:hAnsi="Times New Roman" w:cs="Times New Roman"/>
          <w:color w:val="000000"/>
          <w:sz w:val="24"/>
          <w:szCs w:val="24"/>
        </w:rPr>
        <w:t xml:space="preserve"> lõikes 6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 sätestatu</w:t>
      </w:r>
      <w:r w:rsidR="00AE269D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3E36BE" w14:textId="77777777" w:rsidR="009A0945" w:rsidRPr="00006140" w:rsidRDefault="009A0945" w:rsidP="000061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673C8B" w14:textId="128FB7F3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57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50071" w:rsidRPr="008E157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E15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tasu määra kehtestab igaks aastaks valdkonna eest vastutav minister määrusega.</w:t>
      </w:r>
    </w:p>
    <w:p w14:paraId="43677092" w14:textId="77777777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8A4C1B" w14:textId="195A4439" w:rsidR="009A0945" w:rsidRPr="00E01439" w:rsidRDefault="009A0945" w:rsidP="00E0143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57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50071" w:rsidRPr="008E157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15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Põllumajandus- ja Toiduamet teeb otsuse </w:t>
      </w:r>
      <w:r w:rsidR="00404FE4">
        <w:rPr>
          <w:rFonts w:ascii="Times New Roman" w:hAnsi="Times New Roman" w:cs="Times New Roman"/>
          <w:color w:val="000000"/>
          <w:sz w:val="24"/>
          <w:szCs w:val="24"/>
        </w:rPr>
        <w:t>taimekaitsevahendi erialase hindamise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tasu suuruse kohta kümne tööpäeva jooksul käesoleva seaduse </w:t>
      </w:r>
      <w:r w:rsidRPr="00E014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§-s 68 ja </w:t>
      </w:r>
      <w:r w:rsidR="008C6C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Pr="00E014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73 lõikes 2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nimetatud otsuse tegemis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 arvates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>Taimekaitsevahendi erialase hindamis</w:t>
      </w:r>
      <w:r w:rsidR="00385664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 xml:space="preserve"> tasu o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tsus toimetatakse isikule kätte viie tööpäeva jooksul otsuse tegemisest arvates.</w:t>
      </w:r>
    </w:p>
    <w:p w14:paraId="6C2A57EA" w14:textId="77777777" w:rsidR="009A0945" w:rsidRPr="006E2083" w:rsidRDefault="009A0945" w:rsidP="00E0143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9676B6" w14:textId="0B13FE60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143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5007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) Kui käesoleva seaduse § 65 lõikes 1 ja § 73 lõikes 1 nimetatud isik ei maksa </w:t>
      </w:r>
      <w:r w:rsidR="00B66920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erialase hindamise tasu </w:t>
      </w:r>
      <w:r w:rsidR="006E3C46">
        <w:rPr>
          <w:rFonts w:ascii="Times New Roman" w:hAnsi="Times New Roman" w:cs="Times New Roman"/>
          <w:color w:val="000000"/>
          <w:sz w:val="24"/>
          <w:szCs w:val="24"/>
        </w:rPr>
        <w:t>ettenähtud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tähtaja jooksul, on Põllumajandus- ja Toiduametil õigus anda tasu maksmiseks kohustav </w:t>
      </w:r>
      <w:r w:rsidR="003E13EF">
        <w:rPr>
          <w:rFonts w:ascii="Times New Roman" w:hAnsi="Times New Roman" w:cs="Times New Roman"/>
          <w:color w:val="000000"/>
          <w:sz w:val="24"/>
          <w:szCs w:val="24"/>
        </w:rPr>
        <w:t>otsus</w:t>
      </w:r>
      <w:r w:rsidR="003E13EF"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sundtäitmisele täitemenetluse seadustikus sätestatud korras.</w:t>
      </w:r>
      <w:del w:id="66" w:author="Inge Mehide - JUSTDIGI" w:date="2025-11-24T11:20:00Z" w16du:dateUtc="2025-11-24T09:20:00Z">
        <w:r w:rsidR="00385664" w:rsidRPr="00FF3589" w:rsidDel="00B13B7B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67" w:author="Inge Mehide - JUSTDIGI" w:date="2025-11-24T11:20:00Z" w16du:dateUtc="2025-11-24T09:20:00Z">
        <w:r w:rsidR="00B13B7B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3C342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FFDF316" w14:textId="77777777" w:rsidR="001C6649" w:rsidRDefault="001C6649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8" w:name="_Hlk143767920"/>
      <w:bookmarkEnd w:id="37"/>
      <w:bookmarkEnd w:id="38"/>
      <w:bookmarkEnd w:id="50"/>
      <w:bookmarkEnd w:id="53"/>
    </w:p>
    <w:bookmarkEnd w:id="39"/>
    <w:bookmarkEnd w:id="68"/>
    <w:p w14:paraId="35B8E21A" w14:textId="2DECC321" w:rsidR="004229AE" w:rsidRPr="008D32E2" w:rsidRDefault="00B94FA4" w:rsidP="00422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4229AE" w:rsidRPr="008D32E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229AE" w:rsidRPr="008D32E2">
        <w:rPr>
          <w:rFonts w:ascii="Times New Roman" w:hAnsi="Times New Roman" w:cs="Times New Roman"/>
          <w:sz w:val="24"/>
          <w:szCs w:val="24"/>
        </w:rPr>
        <w:t xml:space="preserve"> paragrahvi 76 täiendatakse lõikega 5 järgmises sõnastuses:</w:t>
      </w:r>
    </w:p>
    <w:p w14:paraId="12AB48E0" w14:textId="77777777" w:rsidR="00A06B4D" w:rsidRDefault="00A06B4D" w:rsidP="004229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6DA09" w14:textId="0F8CD888" w:rsidR="004229AE" w:rsidRPr="001D3E69" w:rsidRDefault="00997604" w:rsidP="004229AE">
      <w:pPr>
        <w:jc w:val="both"/>
        <w:rPr>
          <w:rFonts w:ascii="Times New Roman" w:hAnsi="Times New Roman" w:cs="Times New Roman"/>
          <w:sz w:val="24"/>
          <w:szCs w:val="24"/>
        </w:rPr>
      </w:pPr>
      <w:r w:rsidRPr="008D32E2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4229AE" w:rsidRPr="008D32E2">
        <w:rPr>
          <w:rFonts w:ascii="Times New Roman" w:hAnsi="Times New Roman" w:cs="Times New Roman"/>
          <w:sz w:val="24"/>
          <w:szCs w:val="24"/>
        </w:rPr>
        <w:t xml:space="preserve">(5) </w:t>
      </w:r>
      <w:r w:rsidR="004229AE" w:rsidRPr="001D3E69">
        <w:rPr>
          <w:rFonts w:ascii="Times New Roman" w:hAnsi="Times New Roman" w:cs="Times New Roman"/>
          <w:sz w:val="24"/>
          <w:szCs w:val="24"/>
        </w:rPr>
        <w:t xml:space="preserve">Käesolevas seaduses </w:t>
      </w:r>
      <w:proofErr w:type="spellStart"/>
      <w:r w:rsidR="004229AE" w:rsidRPr="001D3E69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="004229AE" w:rsidRPr="001D3E69">
        <w:rPr>
          <w:rFonts w:ascii="Times New Roman" w:hAnsi="Times New Roman" w:cs="Times New Roman"/>
          <w:sz w:val="24"/>
          <w:szCs w:val="24"/>
        </w:rPr>
        <w:t xml:space="preserve"> kohta sätestatut kohaldatak</w:t>
      </w:r>
      <w:r w:rsidR="00DB10DB" w:rsidRPr="001D3E69">
        <w:rPr>
          <w:rFonts w:ascii="Times New Roman" w:hAnsi="Times New Roman" w:cs="Times New Roman"/>
          <w:sz w:val="24"/>
          <w:szCs w:val="24"/>
        </w:rPr>
        <w:t>s</w:t>
      </w:r>
      <w:r w:rsidR="004229AE" w:rsidRPr="001D3E69">
        <w:rPr>
          <w:rFonts w:ascii="Times New Roman" w:hAnsi="Times New Roman" w:cs="Times New Roman"/>
          <w:sz w:val="24"/>
          <w:szCs w:val="24"/>
        </w:rPr>
        <w:t>e ka</w:t>
      </w:r>
      <w:r w:rsidR="00F15947">
        <w:rPr>
          <w:rFonts w:ascii="Times New Roman" w:hAnsi="Times New Roman" w:cs="Times New Roman"/>
          <w:sz w:val="24"/>
          <w:szCs w:val="24"/>
        </w:rPr>
        <w:t xml:space="preserve"> sellise</w:t>
      </w:r>
      <w:r w:rsidR="004229AE" w:rsidRPr="001D3E69">
        <w:rPr>
          <w:rFonts w:ascii="Times New Roman" w:hAnsi="Times New Roman" w:cs="Times New Roman"/>
          <w:sz w:val="24"/>
          <w:szCs w:val="24"/>
        </w:rPr>
        <w:t xml:space="preserve"> professionaalse kasutaja ja nõustaja suhtes</w:t>
      </w:r>
      <w:r w:rsidR="004F5E3C" w:rsidRPr="001D3E69">
        <w:rPr>
          <w:rFonts w:ascii="Times New Roman" w:hAnsi="Times New Roman" w:cs="Times New Roman"/>
          <w:sz w:val="24"/>
          <w:szCs w:val="24"/>
        </w:rPr>
        <w:t xml:space="preserve">, </w:t>
      </w:r>
      <w:r w:rsidR="004F5E3C" w:rsidRPr="00F15947">
        <w:rPr>
          <w:rFonts w:ascii="Times New Roman" w:hAnsi="Times New Roman" w:cs="Times New Roman"/>
          <w:sz w:val="24"/>
          <w:szCs w:val="24"/>
        </w:rPr>
        <w:t>kes tegutse</w:t>
      </w:r>
      <w:r w:rsidR="00F15947">
        <w:rPr>
          <w:rFonts w:ascii="Times New Roman" w:hAnsi="Times New Roman" w:cs="Times New Roman"/>
          <w:sz w:val="24"/>
          <w:szCs w:val="24"/>
        </w:rPr>
        <w:t>b</w:t>
      </w:r>
      <w:r w:rsidR="004F5E3C" w:rsidRPr="00F15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E3C" w:rsidRPr="00F15947">
        <w:rPr>
          <w:rFonts w:ascii="Times New Roman" w:hAnsi="Times New Roman" w:cs="Times New Roman"/>
          <w:sz w:val="24"/>
          <w:szCs w:val="24"/>
        </w:rPr>
        <w:t>turustajana</w:t>
      </w:r>
      <w:proofErr w:type="spellEnd"/>
      <w:r w:rsidR="004229AE" w:rsidRPr="001D3E69">
        <w:rPr>
          <w:rFonts w:ascii="Times New Roman" w:hAnsi="Times New Roman" w:cs="Times New Roman"/>
          <w:sz w:val="24"/>
          <w:szCs w:val="24"/>
        </w:rPr>
        <w:t>.</w:t>
      </w:r>
      <w:del w:id="69" w:author="Inge Mehide - JUSTDIGI" w:date="2025-11-24T11:21:00Z" w16du:dateUtc="2025-11-24T09:21:00Z">
        <w:r w:rsidR="00385664" w:rsidRPr="001D3E69" w:rsidDel="00B13B7B">
          <w:rPr>
            <w:rFonts w:ascii="Times New Roman" w:eastAsia="Times New Roman" w:hAnsi="Times New Roman" w:cs="Times New Roman"/>
            <w:bCs/>
            <w:sz w:val="24"/>
            <w:szCs w:val="24"/>
          </w:rPr>
          <w:delText>”</w:delText>
        </w:r>
      </w:del>
      <w:ins w:id="70" w:author="Inge Mehide - JUSTDIGI" w:date="2025-11-24T11:21:00Z" w16du:dateUtc="2025-11-24T09:21:00Z">
        <w:r w:rsidR="00B13B7B">
          <w:rPr>
            <w:rFonts w:ascii="Times New Roman" w:eastAsia="Times New Roman" w:hAnsi="Times New Roman" w:cs="Times New Roman"/>
            <w:bCs/>
            <w:sz w:val="24"/>
            <w:szCs w:val="24"/>
          </w:rPr>
          <w:t>“</w:t>
        </w:r>
      </w:ins>
      <w:r w:rsidR="004229AE" w:rsidRPr="001D3E69">
        <w:rPr>
          <w:rFonts w:ascii="Times New Roman" w:hAnsi="Times New Roman" w:cs="Times New Roman"/>
          <w:sz w:val="24"/>
          <w:szCs w:val="24"/>
        </w:rPr>
        <w:t>;</w:t>
      </w:r>
    </w:p>
    <w:p w14:paraId="567AC0C0" w14:textId="77777777" w:rsidR="004229AE" w:rsidRDefault="004229AE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76DD6A" w14:textId="695CF652" w:rsidR="0000355C" w:rsidRDefault="00B94FA4" w:rsidP="009D0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00355C" w:rsidRPr="0000355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0355C">
        <w:rPr>
          <w:rFonts w:ascii="Times New Roman" w:hAnsi="Times New Roman" w:cs="Times New Roman"/>
          <w:sz w:val="24"/>
          <w:szCs w:val="24"/>
        </w:rPr>
        <w:t xml:space="preserve"> paragrahvi 78 lõi</w:t>
      </w:r>
      <w:r w:rsidR="0039164F">
        <w:rPr>
          <w:rFonts w:ascii="Times New Roman" w:hAnsi="Times New Roman" w:cs="Times New Roman"/>
          <w:sz w:val="24"/>
          <w:szCs w:val="24"/>
        </w:rPr>
        <w:t>ked</w:t>
      </w:r>
      <w:r w:rsidR="0000355C">
        <w:rPr>
          <w:rFonts w:ascii="Times New Roman" w:hAnsi="Times New Roman" w:cs="Times New Roman"/>
          <w:sz w:val="24"/>
          <w:szCs w:val="24"/>
        </w:rPr>
        <w:t xml:space="preserve"> 6</w:t>
      </w:r>
      <w:r w:rsidR="0039164F">
        <w:rPr>
          <w:rFonts w:ascii="Times New Roman" w:hAnsi="Times New Roman" w:cs="Times New Roman"/>
          <w:sz w:val="24"/>
          <w:szCs w:val="24"/>
        </w:rPr>
        <w:t xml:space="preserve"> ja 7</w:t>
      </w:r>
      <w:r w:rsidR="0000355C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39164F">
        <w:rPr>
          <w:rFonts w:ascii="Times New Roman" w:hAnsi="Times New Roman" w:cs="Times New Roman"/>
          <w:sz w:val="24"/>
          <w:szCs w:val="24"/>
        </w:rPr>
        <w:t>ning</w:t>
      </w:r>
      <w:r w:rsidR="0000355C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3E6E41DE" w14:textId="77777777" w:rsidR="00A06B4D" w:rsidRDefault="00A06B4D" w:rsidP="009D0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BCBEF2" w14:textId="1756826E" w:rsidR="0000355C" w:rsidRDefault="0000355C" w:rsidP="009D0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„(6) </w:t>
      </w:r>
      <w:r w:rsidR="00E4268F">
        <w:rPr>
          <w:rFonts w:ascii="Times New Roman" w:eastAsia="Times New Roman" w:hAnsi="Times New Roman" w:cs="Times New Roman"/>
          <w:bCs/>
          <w:sz w:val="24"/>
          <w:szCs w:val="20"/>
        </w:rPr>
        <w:t>Professionaal</w:t>
      </w:r>
      <w:r w:rsidR="00901186">
        <w:rPr>
          <w:rFonts w:ascii="Times New Roman" w:eastAsia="Times New Roman" w:hAnsi="Times New Roman" w:cs="Times New Roman"/>
          <w:bCs/>
          <w:sz w:val="24"/>
          <w:szCs w:val="20"/>
        </w:rPr>
        <w:t>n</w:t>
      </w:r>
      <w:r w:rsidR="00E4268F">
        <w:rPr>
          <w:rFonts w:ascii="Times New Roman" w:eastAsia="Times New Roman" w:hAnsi="Times New Roman" w:cs="Times New Roman"/>
          <w:bCs/>
          <w:sz w:val="24"/>
          <w:szCs w:val="20"/>
        </w:rPr>
        <w:t>e kasutaja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901186">
        <w:rPr>
          <w:rFonts w:ascii="Times New Roman" w:eastAsia="Times New Roman" w:hAnsi="Times New Roman" w:cs="Times New Roman"/>
          <w:bCs/>
          <w:sz w:val="24"/>
          <w:szCs w:val="20"/>
        </w:rPr>
        <w:t xml:space="preserve">peab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kasutatud taimekaitsevahendi</w:t>
      </w:r>
      <w:r w:rsidR="00643E83">
        <w:rPr>
          <w:rFonts w:ascii="Times New Roman" w:eastAsia="Times New Roman" w:hAnsi="Times New Roman" w:cs="Times New Roman"/>
          <w:bCs/>
          <w:sz w:val="24"/>
          <w:szCs w:val="20"/>
        </w:rPr>
        <w:t>te</w:t>
      </w:r>
      <w:r w:rsidR="00E502A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üle arvestust </w:t>
      </w:r>
      <w:r w:rsidRPr="00A6324B">
        <w:rPr>
          <w:rFonts w:ascii="Times New Roman" w:hAnsi="Times New Roman" w:cs="Times New Roman"/>
          <w:sz w:val="24"/>
          <w:szCs w:val="24"/>
        </w:rPr>
        <w:t>Euroopa Parlamendi ja nõukogu määruse (EÜ) nr 1107/2009</w:t>
      </w:r>
      <w:r>
        <w:rPr>
          <w:rFonts w:ascii="Times New Roman" w:hAnsi="Times New Roman" w:cs="Times New Roman"/>
          <w:sz w:val="24"/>
          <w:szCs w:val="24"/>
        </w:rPr>
        <w:t xml:space="preserve"> artikli 67 kohaselt.</w:t>
      </w:r>
      <w:r w:rsidR="00BE3AF7">
        <w:rPr>
          <w:rFonts w:ascii="Times New Roman" w:hAnsi="Times New Roman" w:cs="Times New Roman"/>
          <w:sz w:val="24"/>
          <w:szCs w:val="24"/>
        </w:rPr>
        <w:t xml:space="preserve"> </w:t>
      </w:r>
      <w:r w:rsidR="00BE3AF7" w:rsidRPr="00BE3AF7">
        <w:rPr>
          <w:rFonts w:ascii="Times New Roman" w:hAnsi="Times New Roman" w:cs="Times New Roman"/>
          <w:sz w:val="24"/>
          <w:szCs w:val="24"/>
        </w:rPr>
        <w:t>Taimekaitsevahendi kasutamise teenuse tellimise korral peab teenuse saaja lisaks arvestust teenuse osutaja</w:t>
      </w:r>
      <w:r w:rsidR="009E1EEE">
        <w:rPr>
          <w:rFonts w:ascii="Times New Roman" w:hAnsi="Times New Roman" w:cs="Times New Roman"/>
          <w:sz w:val="24"/>
          <w:szCs w:val="24"/>
        </w:rPr>
        <w:t>te</w:t>
      </w:r>
      <w:r w:rsidR="00BE3AF7" w:rsidRPr="00BE3AF7">
        <w:rPr>
          <w:rFonts w:ascii="Times New Roman" w:hAnsi="Times New Roman" w:cs="Times New Roman"/>
          <w:sz w:val="24"/>
          <w:szCs w:val="24"/>
        </w:rPr>
        <w:t xml:space="preserve"> </w:t>
      </w:r>
      <w:r w:rsidR="00901186">
        <w:rPr>
          <w:rFonts w:ascii="Times New Roman" w:hAnsi="Times New Roman" w:cs="Times New Roman"/>
          <w:sz w:val="24"/>
          <w:szCs w:val="24"/>
        </w:rPr>
        <w:t>üle</w:t>
      </w:r>
      <w:r w:rsidR="00BE3AF7" w:rsidRPr="00BE3AF7">
        <w:rPr>
          <w:rFonts w:ascii="Times New Roman" w:hAnsi="Times New Roman" w:cs="Times New Roman"/>
          <w:sz w:val="24"/>
          <w:szCs w:val="24"/>
        </w:rPr>
        <w:t>.</w:t>
      </w:r>
    </w:p>
    <w:p w14:paraId="44277B2E" w14:textId="77777777" w:rsidR="008E2A5F" w:rsidRDefault="008E2A5F" w:rsidP="009D0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47C0C6" w14:textId="648A696A" w:rsidR="008E2A5F" w:rsidRDefault="00616511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(7) </w:t>
      </w:r>
      <w:bookmarkStart w:id="71" w:name="_Hlk181780240"/>
      <w:bookmarkStart w:id="72" w:name="_Hlk191391557"/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Taimekaitsevahendit</w:t>
      </w:r>
      <w:bookmarkEnd w:id="71"/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on keelatud </w:t>
      </w:r>
      <w:r w:rsidR="00347A93" w:rsidRP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kasutada</w:t>
      </w:r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lennukilt või helikopterilt. </w:t>
      </w:r>
      <w:r w:rsidR="0024054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Taimekaitsevahendit võib </w:t>
      </w:r>
      <w:r w:rsid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kasutada </w:t>
      </w:r>
      <w:r w:rsidR="0024054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muult </w:t>
      </w:r>
      <w:r w:rsidR="00D3025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õ</w:t>
      </w:r>
      <w:r w:rsidR="00EB5F3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husõidukilt</w:t>
      </w:r>
      <w:bookmarkStart w:id="73" w:name="_Hlk181780224"/>
      <w:r w:rsidR="00EB5F3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3025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üksnes</w:t>
      </w:r>
      <w:r w:rsidR="00D550A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C487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käesoleva paragrahvi lõi</w:t>
      </w:r>
      <w:r w:rsidR="003F7A5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kes 1 </w:t>
      </w:r>
      <w:r w:rsidR="00BC487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nimetatud </w:t>
      </w:r>
      <w:r w:rsidR="0090118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tingimustel </w:t>
      </w:r>
      <w:r w:rsidR="003F7A58" w:rsidRPr="00885DF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ja </w:t>
      </w:r>
      <w:r w:rsidR="003B5A61" w:rsidRPr="00885DF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käesoleva seaduse alusel kehtestatud nõuete kohaselt.</w:t>
      </w:r>
      <w:bookmarkEnd w:id="73"/>
      <w:del w:id="74" w:author="Inge Mehide - JUSTDIGI" w:date="2025-11-24T11:21:00Z" w16du:dateUtc="2025-11-24T09:21:00Z">
        <w:r w:rsidR="004F11AC" w:rsidRPr="00FF3589" w:rsidDel="0078332C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75" w:author="Inge Mehide - JUSTDIGI" w:date="2025-11-24T11:21:00Z" w16du:dateUtc="2025-11-24T09:21:00Z">
        <w:r w:rsidR="0078332C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5750BB" w:rsidRPr="0000355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  <w:bookmarkEnd w:id="72"/>
    </w:p>
    <w:p w14:paraId="1C5DB538" w14:textId="77777777" w:rsidR="00907C57" w:rsidRDefault="00907C57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17B9168A" w14:textId="1583BE9C" w:rsidR="00295356" w:rsidRDefault="00B94FA4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18</w:t>
      </w:r>
      <w:r w:rsidR="00502603" w:rsidRPr="00B345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paragrahvi 78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 xml:space="preserve">1 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täiendatakse lõi</w:t>
      </w:r>
      <w:r w:rsidR="00907C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getega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commentRangeStart w:id="76"/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</w:t>
      </w:r>
      <w:r w:rsidR="007529B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ja 4</w:t>
      </w:r>
      <w:commentRangeEnd w:id="76"/>
      <w:r>
        <w:commentReference w:id="76"/>
      </w:r>
      <w:r w:rsidR="00907C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järgmises sõnastuses:</w:t>
      </w:r>
    </w:p>
    <w:p w14:paraId="5EE787CC" w14:textId="77777777" w:rsidR="00A06B4D" w:rsidRDefault="00A06B4D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44201FF9" w14:textId="0DF39960" w:rsidR="00502603" w:rsidRDefault="00907C57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3458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„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(3)</w:t>
      </w:r>
      <w:r w:rsidR="00365C9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65C9F"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Käesoleva paragrahvi lõikes 1 nimetatud alal ei ole lubatud </w:t>
      </w:r>
      <w:r w:rsidR="00365C9F" w:rsidRP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kasutada</w:t>
      </w:r>
      <w:r w:rsidR="00365C9F"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taimekaitsevahendit õhusõidukilt</w:t>
      </w:r>
      <w:bookmarkStart w:id="77" w:name="_Hlk191135588"/>
      <w:r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bookmarkEnd w:id="77"/>
    </w:p>
    <w:p w14:paraId="7CBFCFAC" w14:textId="77777777" w:rsidR="00A06B4D" w:rsidRDefault="00A06B4D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51D49A54" w14:textId="77777777" w:rsidR="00C71909" w:rsidRPr="00C71909" w:rsidRDefault="00C71909" w:rsidP="00EE38B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8" w:name="_Hlk191135775"/>
      <w:r w:rsidRPr="00C71909">
        <w:rPr>
          <w:rFonts w:ascii="Times New Roman" w:hAnsi="Times New Roman" w:cs="Times New Roman"/>
          <w:sz w:val="24"/>
          <w:szCs w:val="24"/>
          <w:highlight w:val="white"/>
        </w:rPr>
        <w:t>(4) Enne vegetatsiooniperioodi algust esitab professionaalne kasutaja taimekaitsevahendi õhust kasutamiseks Põllumajandus- ja Toiduametile:</w:t>
      </w:r>
    </w:p>
    <w:p w14:paraId="6431795B" w14:textId="33488034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1) andmed ala kohta, millel kavatsetakse taimekaitsevahendit kasutada;</w:t>
      </w:r>
    </w:p>
    <w:p w14:paraId="59098707" w14:textId="559C3D6D" w:rsidR="00C71909" w:rsidRPr="00C71909" w:rsidRDefault="00C71909" w:rsidP="00C71909">
      <w:pPr>
        <w:pStyle w:val="Kommentaaritekst"/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2) nimetatud alal kasvava taimekultuuri nimetus;</w:t>
      </w:r>
    </w:p>
    <w:p w14:paraId="0161D5A0" w14:textId="5D8DF1C1" w:rsidR="00C71909" w:rsidRPr="00C71909" w:rsidRDefault="00C71909" w:rsidP="00C71909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3) eeldatava tõrjutava taimekahjustaja nimetus.</w:t>
      </w:r>
    </w:p>
    <w:p w14:paraId="210B6453" w14:textId="77777777" w:rsidR="00A1142A" w:rsidRDefault="00A1142A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518FF115" w14:textId="499A1737" w:rsidR="00440329" w:rsidRDefault="00A1142A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(5) </w:t>
      </w:r>
      <w:r w:rsidRPr="00142300">
        <w:rPr>
          <w:rFonts w:ascii="Times New Roman" w:hAnsi="Times New Roman" w:cs="Times New Roman"/>
          <w:sz w:val="24"/>
          <w:szCs w:val="24"/>
        </w:rPr>
        <w:t>Käesoleva paragrahvi lõikes 4 nimetatud teabe ja asjakohase teabe taimekaitsevahendi õhust kasutamise nõuete kohta avalikustab Põllumajandus- ja Toiduamet pädeva asutusena oma veebilehel.</w:t>
      </w:r>
      <w:r w:rsidR="00A44B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“</w:t>
      </w:r>
      <w:r w:rsidR="003B39B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5D594FC3" w14:textId="5A1602DF" w:rsidR="001530F5" w:rsidRPr="00116291" w:rsidRDefault="001530F5" w:rsidP="009D05AA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bookmarkStart w:id="79" w:name="_Hlk153288597"/>
      <w:bookmarkStart w:id="80" w:name="_Hlk145347600"/>
      <w:bookmarkStart w:id="81" w:name="_Hlk147319792"/>
      <w:bookmarkEnd w:id="78"/>
    </w:p>
    <w:p w14:paraId="60DF7EA8" w14:textId="11FCDAFA" w:rsidR="001F6803" w:rsidRPr="0044143D" w:rsidRDefault="00B94FA4" w:rsidP="001F6803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82" w:name="_Hlk153288862"/>
      <w:bookmarkEnd w:id="79"/>
      <w:bookmarkEnd w:id="80"/>
      <w:bookmarkEnd w:id="81"/>
      <w:r>
        <w:rPr>
          <w:rFonts w:ascii="Times New Roman" w:eastAsia="Calibri" w:hAnsi="Times New Roman" w:cs="Times New Roman"/>
          <w:b/>
          <w:bCs/>
          <w:sz w:val="24"/>
          <w:szCs w:val="24"/>
        </w:rPr>
        <w:t>19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1F6803" w:rsidRPr="0044143D">
        <w:rPr>
          <w:rFonts w:ascii="Times New Roman" w:hAnsi="Times New Roman" w:cs="Times New Roman"/>
          <w:sz w:val="24"/>
          <w:szCs w:val="24"/>
        </w:rPr>
        <w:t>78</w:t>
      </w:r>
      <w:r w:rsidR="005D0C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6803" w:rsidRPr="00836299">
        <w:rPr>
          <w:rFonts w:ascii="Times New Roman" w:hAnsi="Times New Roman" w:cs="Times New Roman"/>
          <w:sz w:val="24"/>
          <w:szCs w:val="24"/>
        </w:rPr>
        <w:t xml:space="preserve"> lõige 1 muudetakse ja sõnastatakse järgmiselt:</w:t>
      </w:r>
    </w:p>
    <w:p w14:paraId="187F407A" w14:textId="77777777" w:rsidR="00A06B4D" w:rsidRDefault="00A06B4D" w:rsidP="00836299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4B0AC8D" w14:textId="299FA209" w:rsidR="0082131D" w:rsidRPr="0044143D" w:rsidRDefault="001F6803" w:rsidP="00836299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(1) Taimekaitsevahendi </w:t>
      </w:r>
      <w:proofErr w:type="spellStart"/>
      <w:r w:rsidR="0082131D" w:rsidRPr="0044143D">
        <w:rPr>
          <w:rFonts w:ascii="Times New Roman" w:hAnsi="Times New Roman" w:cs="Times New Roman"/>
          <w:sz w:val="24"/>
          <w:szCs w:val="24"/>
        </w:rPr>
        <w:t>turustaja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82131D" w:rsidRPr="0044143D">
        <w:rPr>
          <w:rFonts w:ascii="Times New Roman" w:hAnsi="Times New Roman" w:cs="Times New Roman"/>
          <w:sz w:val="24"/>
          <w:szCs w:val="24"/>
        </w:rPr>
        <w:t>, professionaal</w:t>
      </w:r>
      <w:r w:rsidR="00AF72AD" w:rsidRPr="0044143D">
        <w:rPr>
          <w:rFonts w:ascii="Times New Roman" w:hAnsi="Times New Roman" w:cs="Times New Roman"/>
          <w:sz w:val="24"/>
          <w:szCs w:val="24"/>
        </w:rPr>
        <w:t>s</w:t>
      </w:r>
      <w:r w:rsidR="0082131D" w:rsidRPr="0044143D">
        <w:rPr>
          <w:rFonts w:ascii="Times New Roman" w:hAnsi="Times New Roman" w:cs="Times New Roman"/>
          <w:sz w:val="24"/>
          <w:szCs w:val="24"/>
        </w:rPr>
        <w:t>e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kasutaja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ja nõustaja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peavad olema asjakohas</w:t>
      </w:r>
      <w:r w:rsidR="00AF72AD" w:rsidRPr="0044143D">
        <w:rPr>
          <w:rFonts w:ascii="Times New Roman" w:hAnsi="Times New Roman" w:cs="Times New Roman"/>
          <w:sz w:val="24"/>
          <w:szCs w:val="24"/>
        </w:rPr>
        <w:t>ed teadmised</w:t>
      </w:r>
      <w:r w:rsidR="00BD36A6">
        <w:rPr>
          <w:rFonts w:ascii="Times New Roman" w:hAnsi="Times New Roman" w:cs="Times New Roman"/>
          <w:sz w:val="24"/>
          <w:szCs w:val="24"/>
        </w:rPr>
        <w:t>, mi</w:t>
      </w:r>
      <w:r w:rsidR="009D6F7D">
        <w:rPr>
          <w:rFonts w:ascii="Times New Roman" w:hAnsi="Times New Roman" w:cs="Times New Roman"/>
          <w:sz w:val="24"/>
          <w:szCs w:val="24"/>
        </w:rPr>
        <w:t xml:space="preserve">lle olemasolu </w:t>
      </w:r>
      <w:r w:rsidR="0082131D" w:rsidRPr="0044143D">
        <w:rPr>
          <w:rFonts w:ascii="Times New Roman" w:hAnsi="Times New Roman" w:cs="Times New Roman"/>
          <w:sz w:val="24"/>
          <w:szCs w:val="24"/>
        </w:rPr>
        <w:t>tõendab taimekaitsetunnistus.</w:t>
      </w:r>
      <w:del w:id="83" w:author="Inge Mehide - JUSTDIGI" w:date="2025-11-24T11:24:00Z" w16du:dateUtc="2025-11-24T09:24:00Z">
        <w:r w:rsidR="004F11AC" w:rsidRPr="00FF3589" w:rsidDel="00D4413A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84" w:author="Inge Mehide - JUSTDIGI" w:date="2025-11-24T11:24:00Z" w16du:dateUtc="2025-11-24T09:24:00Z">
        <w:r w:rsidR="00D4413A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6B04D27A" w14:textId="77777777" w:rsidR="002608BD" w:rsidRPr="0044143D" w:rsidRDefault="002608BD" w:rsidP="00260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0B8ACE" w14:textId="2C6954F4" w:rsidR="002608BD" w:rsidRPr="0044143D" w:rsidRDefault="00B94FA4" w:rsidP="002608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2608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2608BD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2608BD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2608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Start w:id="85" w:name="_Hlk183441117"/>
      <w:r w:rsidR="00504D7C" w:rsidRPr="0044143D">
        <w:rPr>
          <w:rFonts w:ascii="Times New Roman" w:hAnsi="Times New Roman" w:cs="Times New Roman"/>
          <w:sz w:val="24"/>
          <w:szCs w:val="24"/>
        </w:rPr>
        <w:t>täiendatakse lõi</w:t>
      </w:r>
      <w:r w:rsidR="007625C4" w:rsidRPr="0044143D">
        <w:rPr>
          <w:rFonts w:ascii="Times New Roman" w:hAnsi="Times New Roman" w:cs="Times New Roman"/>
          <w:sz w:val="24"/>
          <w:szCs w:val="24"/>
        </w:rPr>
        <w:t>g</w:t>
      </w:r>
      <w:r w:rsidR="00504D7C" w:rsidRPr="0044143D">
        <w:rPr>
          <w:rFonts w:ascii="Times New Roman" w:hAnsi="Times New Roman" w:cs="Times New Roman"/>
          <w:sz w:val="24"/>
          <w:szCs w:val="24"/>
        </w:rPr>
        <w:t>e</w:t>
      </w:r>
      <w:r w:rsidR="007625C4" w:rsidRPr="0044143D">
        <w:rPr>
          <w:rFonts w:ascii="Times New Roman" w:hAnsi="Times New Roman" w:cs="Times New Roman"/>
          <w:sz w:val="24"/>
          <w:szCs w:val="24"/>
        </w:rPr>
        <w:t>t</w:t>
      </w:r>
      <w:r w:rsidR="00504D7C" w:rsidRPr="0044143D">
        <w:rPr>
          <w:rFonts w:ascii="Times New Roman" w:hAnsi="Times New Roman" w:cs="Times New Roman"/>
          <w:sz w:val="24"/>
          <w:szCs w:val="24"/>
        </w:rPr>
        <w:t>ega 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06B4D">
        <w:rPr>
          <w:rFonts w:ascii="Times New Roman" w:hAnsi="Times New Roman" w:cs="Times New Roman"/>
          <w:sz w:val="24"/>
          <w:szCs w:val="24"/>
        </w:rPr>
        <w:t>–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 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 järgmises </w:t>
      </w:r>
      <w:bookmarkEnd w:id="85"/>
      <w:r w:rsidR="00504D7C" w:rsidRPr="0044143D">
        <w:rPr>
          <w:rFonts w:ascii="Times New Roman" w:hAnsi="Times New Roman" w:cs="Times New Roman"/>
          <w:sz w:val="24"/>
          <w:szCs w:val="24"/>
        </w:rPr>
        <w:t>sõnastuses</w:t>
      </w:r>
      <w:r w:rsidR="002608BD" w:rsidRPr="0044143D">
        <w:rPr>
          <w:rFonts w:ascii="Times New Roman" w:hAnsi="Times New Roman" w:cs="Times New Roman"/>
          <w:sz w:val="24"/>
          <w:szCs w:val="24"/>
        </w:rPr>
        <w:t>:</w:t>
      </w:r>
    </w:p>
    <w:p w14:paraId="2C3591E0" w14:textId="77777777" w:rsidR="00A06B4D" w:rsidRDefault="00A06B4D" w:rsidP="001B5DBD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8E34813" w14:textId="5F36C580" w:rsidR="00504D7C" w:rsidRPr="0044143D" w:rsidRDefault="001F6803" w:rsidP="001B5DB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6" w:name="_Hlk191903388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504D7C" w:rsidRPr="0044143D">
        <w:rPr>
          <w:rFonts w:ascii="Times New Roman" w:hAnsi="Times New Roman" w:cs="Times New Roman"/>
          <w:sz w:val="24"/>
          <w:szCs w:val="24"/>
        </w:rPr>
        <w:t>(2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04D7C" w:rsidRPr="0044143D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="00754BF7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504D7C" w:rsidRPr="0044143D">
        <w:rPr>
          <w:rFonts w:ascii="Times New Roman" w:hAnsi="Times New Roman" w:cs="Times New Roman"/>
          <w:sz w:val="24"/>
          <w:szCs w:val="24"/>
        </w:rPr>
        <w:t>taimekaitsetunni</w:t>
      </w:r>
      <w:r w:rsidR="002C177B">
        <w:rPr>
          <w:rFonts w:ascii="Times New Roman" w:hAnsi="Times New Roman" w:cs="Times New Roman"/>
          <w:sz w:val="24"/>
          <w:szCs w:val="24"/>
        </w:rPr>
        <w:t>s</w:t>
      </w:r>
      <w:r w:rsidR="00504D7C" w:rsidRPr="0044143D">
        <w:rPr>
          <w:rFonts w:ascii="Times New Roman" w:hAnsi="Times New Roman" w:cs="Times New Roman"/>
          <w:sz w:val="24"/>
          <w:szCs w:val="24"/>
        </w:rPr>
        <w:t>tus annab õiguse turustada</w:t>
      </w:r>
      <w:r w:rsidR="008D16E2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Start w:id="87" w:name="_Hlk183441692"/>
      <w:r w:rsidR="008D16E2" w:rsidRPr="0044143D">
        <w:rPr>
          <w:rFonts w:ascii="Times New Roman" w:hAnsi="Times New Roman" w:cs="Times New Roman"/>
          <w:sz w:val="24"/>
          <w:szCs w:val="24"/>
        </w:rPr>
        <w:t>kõiki taimekaitsevahendeid peale väga mürgiste</w:t>
      </w:r>
      <w:bookmarkEnd w:id="87"/>
      <w:r w:rsidR="00504D7C" w:rsidRPr="0044143D">
        <w:rPr>
          <w:rFonts w:ascii="Times New Roman" w:hAnsi="Times New Roman" w:cs="Times New Roman"/>
          <w:sz w:val="24"/>
          <w:szCs w:val="24"/>
        </w:rPr>
        <w:t>.</w:t>
      </w:r>
    </w:p>
    <w:p w14:paraId="2311D96C" w14:textId="77777777" w:rsidR="005A58C7" w:rsidRPr="0044143D" w:rsidRDefault="005A58C7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21AF18" w14:textId="7C118571" w:rsidR="00504D7C" w:rsidRPr="0044143D" w:rsidRDefault="00504D7C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sz w:val="24"/>
          <w:szCs w:val="24"/>
        </w:rPr>
        <w:t>(2</w:t>
      </w:r>
      <w:r w:rsidRPr="004414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143D">
        <w:rPr>
          <w:rFonts w:ascii="Times New Roman" w:hAnsi="Times New Roman" w:cs="Times New Roman"/>
          <w:sz w:val="24"/>
          <w:szCs w:val="24"/>
        </w:rPr>
        <w:t>) Professionaalse kasutaja taimekaitsetunni</w:t>
      </w:r>
      <w:r w:rsidR="002C177B">
        <w:rPr>
          <w:rFonts w:ascii="Times New Roman" w:hAnsi="Times New Roman" w:cs="Times New Roman"/>
          <w:sz w:val="24"/>
          <w:szCs w:val="24"/>
        </w:rPr>
        <w:t>s</w:t>
      </w:r>
      <w:r w:rsidRPr="0044143D">
        <w:rPr>
          <w:rFonts w:ascii="Times New Roman" w:hAnsi="Times New Roman" w:cs="Times New Roman"/>
          <w:sz w:val="24"/>
          <w:szCs w:val="24"/>
        </w:rPr>
        <w:t xml:space="preserve">tus annab </w:t>
      </w:r>
      <w:bookmarkStart w:id="88" w:name="_Hlk183441566"/>
      <w:r w:rsidRPr="0044143D">
        <w:rPr>
          <w:rFonts w:ascii="Times New Roman" w:hAnsi="Times New Roman" w:cs="Times New Roman"/>
          <w:sz w:val="24"/>
          <w:szCs w:val="24"/>
        </w:rPr>
        <w:t>õiguse osta, kasutada</w:t>
      </w:r>
      <w:r w:rsidR="00FB42A5">
        <w:rPr>
          <w:rFonts w:ascii="Times New Roman" w:hAnsi="Times New Roman" w:cs="Times New Roman"/>
          <w:sz w:val="24"/>
          <w:szCs w:val="24"/>
        </w:rPr>
        <w:t xml:space="preserve"> ja</w:t>
      </w:r>
      <w:r w:rsidRPr="0044143D">
        <w:rPr>
          <w:rFonts w:ascii="Times New Roman" w:hAnsi="Times New Roman" w:cs="Times New Roman"/>
          <w:sz w:val="24"/>
          <w:szCs w:val="24"/>
        </w:rPr>
        <w:t xml:space="preserve"> turustada </w:t>
      </w:r>
      <w:r w:rsidR="00860C2E" w:rsidRPr="0044143D">
        <w:rPr>
          <w:rFonts w:ascii="Times New Roman" w:hAnsi="Times New Roman" w:cs="Times New Roman"/>
          <w:sz w:val="24"/>
          <w:szCs w:val="24"/>
        </w:rPr>
        <w:t>k</w:t>
      </w:r>
      <w:r w:rsidRPr="0044143D">
        <w:rPr>
          <w:rFonts w:ascii="Times New Roman" w:hAnsi="Times New Roman" w:cs="Times New Roman"/>
          <w:sz w:val="24"/>
          <w:szCs w:val="24"/>
        </w:rPr>
        <w:t>õiki taimekaitsevahendeid peale väga mürgiste</w:t>
      </w:r>
      <w:bookmarkEnd w:id="88"/>
      <w:r w:rsidRPr="0044143D">
        <w:rPr>
          <w:rFonts w:ascii="Times New Roman" w:hAnsi="Times New Roman" w:cs="Times New Roman"/>
          <w:sz w:val="24"/>
          <w:szCs w:val="24"/>
        </w:rPr>
        <w:t>.</w:t>
      </w:r>
    </w:p>
    <w:p w14:paraId="3375CC47" w14:textId="77777777" w:rsidR="005A58C7" w:rsidRPr="0044143D" w:rsidRDefault="005A58C7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C006C5" w14:textId="3033CB10" w:rsidR="007C6E64" w:rsidRPr="0017704E" w:rsidRDefault="00504D7C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17704E">
        <w:rPr>
          <w:rFonts w:ascii="Times New Roman" w:hAnsi="Times New Roman" w:cs="Times New Roman"/>
          <w:sz w:val="24"/>
          <w:szCs w:val="24"/>
        </w:rPr>
        <w:t>(2</w:t>
      </w:r>
      <w:r w:rsidRPr="0017704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7704E">
        <w:rPr>
          <w:rFonts w:ascii="Times New Roman" w:hAnsi="Times New Roman" w:cs="Times New Roman"/>
          <w:sz w:val="24"/>
          <w:szCs w:val="24"/>
        </w:rPr>
        <w:t>) Nõustaja taimekaitsetunni</w:t>
      </w:r>
      <w:r w:rsidR="002C177B" w:rsidRPr="0017704E">
        <w:rPr>
          <w:rFonts w:ascii="Times New Roman" w:hAnsi="Times New Roman" w:cs="Times New Roman"/>
          <w:sz w:val="24"/>
          <w:szCs w:val="24"/>
        </w:rPr>
        <w:t>s</w:t>
      </w:r>
      <w:r w:rsidRPr="0017704E">
        <w:rPr>
          <w:rFonts w:ascii="Times New Roman" w:hAnsi="Times New Roman" w:cs="Times New Roman"/>
          <w:sz w:val="24"/>
          <w:szCs w:val="24"/>
        </w:rPr>
        <w:t xml:space="preserve">tus annab </w:t>
      </w:r>
      <w:bookmarkStart w:id="89" w:name="_Hlk183441511"/>
      <w:r w:rsidRPr="0017704E">
        <w:rPr>
          <w:rFonts w:ascii="Times New Roman" w:hAnsi="Times New Roman" w:cs="Times New Roman"/>
          <w:sz w:val="24"/>
          <w:szCs w:val="24"/>
        </w:rPr>
        <w:t>õiguse</w:t>
      </w:r>
      <w:r w:rsidRPr="0017704E" w:rsidDel="007E255C">
        <w:rPr>
          <w:rFonts w:ascii="Times New Roman" w:hAnsi="Times New Roman" w:cs="Times New Roman"/>
          <w:sz w:val="24"/>
          <w:szCs w:val="24"/>
        </w:rPr>
        <w:t xml:space="preserve"> </w:t>
      </w:r>
      <w:r w:rsidRPr="0017704E">
        <w:rPr>
          <w:rFonts w:ascii="Times New Roman" w:hAnsi="Times New Roman" w:cs="Times New Roman"/>
          <w:sz w:val="24"/>
          <w:szCs w:val="24"/>
        </w:rPr>
        <w:t>osta, kasutada</w:t>
      </w:r>
      <w:r w:rsidR="00FB42A5" w:rsidRPr="0017704E">
        <w:rPr>
          <w:rFonts w:ascii="Times New Roman" w:hAnsi="Times New Roman" w:cs="Times New Roman"/>
          <w:sz w:val="24"/>
          <w:szCs w:val="24"/>
        </w:rPr>
        <w:t xml:space="preserve"> ja</w:t>
      </w:r>
      <w:r w:rsidRPr="0017704E">
        <w:rPr>
          <w:rFonts w:ascii="Times New Roman" w:hAnsi="Times New Roman" w:cs="Times New Roman"/>
          <w:sz w:val="24"/>
          <w:szCs w:val="24"/>
        </w:rPr>
        <w:t xml:space="preserve"> turustada kõiki taimekaitsevahendeid peale väga mürgiste</w:t>
      </w:r>
      <w:bookmarkEnd w:id="89"/>
      <w:r w:rsidR="007E255C" w:rsidRPr="0017704E">
        <w:rPr>
          <w:rFonts w:ascii="Times New Roman" w:hAnsi="Times New Roman" w:cs="Times New Roman"/>
          <w:sz w:val="24"/>
          <w:szCs w:val="24"/>
        </w:rPr>
        <w:t xml:space="preserve"> ning anda nõu nende kasutamise kohta</w:t>
      </w:r>
      <w:r w:rsidRPr="0017704E">
        <w:rPr>
          <w:rFonts w:ascii="Times New Roman" w:hAnsi="Times New Roman" w:cs="Times New Roman"/>
          <w:sz w:val="24"/>
          <w:szCs w:val="24"/>
        </w:rPr>
        <w:t>.</w:t>
      </w:r>
      <w:del w:id="90" w:author="Inge Mehide - JUSTDIGI" w:date="2025-11-24T11:24:00Z" w16du:dateUtc="2025-11-24T09:24:00Z">
        <w:r w:rsidR="004F11AC" w:rsidRPr="0017704E" w:rsidDel="00A51CCF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91" w:author="Inge Mehide - JUSTDIGI" w:date="2025-11-24T11:24:00Z" w16du:dateUtc="2025-11-24T09:24:00Z">
        <w:r w:rsidR="00A51CCF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1F6803" w:rsidRPr="0017704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FA843B8" w14:textId="77777777" w:rsidR="007C6E64" w:rsidRPr="0044143D" w:rsidRDefault="007C6E64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8109CD" w14:textId="5FECEDF4" w:rsidR="00B151DC" w:rsidRPr="0044143D" w:rsidRDefault="00B94FA4" w:rsidP="00B151D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7C6E64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B151DC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B151DC" w:rsidRPr="0044143D">
        <w:rPr>
          <w:rFonts w:ascii="Times New Roman" w:hAnsi="Times New Roman" w:cs="Times New Roman"/>
          <w:sz w:val="24"/>
          <w:szCs w:val="24"/>
        </w:rPr>
        <w:t xml:space="preserve"> täiendatakse lõigetega 3</w:t>
      </w:r>
      <w:r w:rsidR="00B151D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151DC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BD36A6">
        <w:rPr>
          <w:rFonts w:ascii="Times New Roman" w:hAnsi="Times New Roman" w:cs="Times New Roman"/>
          <w:sz w:val="24"/>
          <w:szCs w:val="24"/>
        </w:rPr>
        <w:t>ja 3</w:t>
      </w:r>
      <w:r w:rsidR="00BD36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D36A6">
        <w:rPr>
          <w:rFonts w:ascii="Times New Roman" w:hAnsi="Times New Roman" w:cs="Times New Roman"/>
          <w:sz w:val="24"/>
          <w:szCs w:val="24"/>
        </w:rPr>
        <w:t xml:space="preserve"> </w:t>
      </w:r>
      <w:r w:rsidR="00B151DC" w:rsidRPr="0044143D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49C5CD8" w14:textId="7761D416" w:rsidR="007C6E64" w:rsidRPr="0044143D" w:rsidRDefault="007C6E64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FE9970" w14:textId="6C925263" w:rsidR="00F91DA9" w:rsidRPr="00831CBF" w:rsidRDefault="005A58C7" w:rsidP="00F91DA9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7C6E64" w:rsidRPr="0044143D">
        <w:rPr>
          <w:rFonts w:ascii="Times New Roman" w:hAnsi="Times New Roman" w:cs="Times New Roman"/>
          <w:sz w:val="24"/>
          <w:szCs w:val="24"/>
        </w:rPr>
        <w:t>(3</w:t>
      </w:r>
      <w:r w:rsidR="007C6E64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C6E64" w:rsidRPr="0044143D">
        <w:rPr>
          <w:rFonts w:ascii="Times New Roman" w:hAnsi="Times New Roman" w:cs="Times New Roman"/>
          <w:sz w:val="24"/>
          <w:szCs w:val="24"/>
        </w:rPr>
        <w:t>)</w:t>
      </w:r>
      <w:r w:rsidR="00504D7C" w:rsidRPr="0044143D" w:rsidDel="007C6E64">
        <w:rPr>
          <w:rFonts w:ascii="Times New Roman" w:hAnsi="Times New Roman" w:cs="Times New Roman"/>
          <w:sz w:val="24"/>
          <w:szCs w:val="24"/>
        </w:rPr>
        <w:t xml:space="preserve"> 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Käesolevas seaduses </w:t>
      </w:r>
      <w:proofErr w:type="spellStart"/>
      <w:r w:rsidR="007C6E64" w:rsidRPr="0044143D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="007C6E64" w:rsidRPr="0044143D">
        <w:rPr>
          <w:rFonts w:ascii="Times New Roman" w:hAnsi="Times New Roman" w:cs="Times New Roman"/>
          <w:sz w:val="24"/>
          <w:szCs w:val="24"/>
        </w:rPr>
        <w:t xml:space="preserve"> ja professionaalse kasutaja kohta sätestatu</w:t>
      </w:r>
      <w:r w:rsidR="005B3D6F">
        <w:rPr>
          <w:rFonts w:ascii="Times New Roman" w:hAnsi="Times New Roman" w:cs="Times New Roman"/>
          <w:sz w:val="24"/>
          <w:szCs w:val="24"/>
        </w:rPr>
        <w:t>t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 kohaldatak</w:t>
      </w:r>
      <w:r w:rsidR="00A06B4D">
        <w:rPr>
          <w:rFonts w:ascii="Times New Roman" w:hAnsi="Times New Roman" w:cs="Times New Roman"/>
          <w:sz w:val="24"/>
          <w:szCs w:val="24"/>
        </w:rPr>
        <w:t>s</w:t>
      </w:r>
      <w:r w:rsidR="007C6E64" w:rsidRPr="0044143D">
        <w:rPr>
          <w:rFonts w:ascii="Times New Roman" w:hAnsi="Times New Roman" w:cs="Times New Roman"/>
          <w:sz w:val="24"/>
          <w:szCs w:val="24"/>
        </w:rPr>
        <w:t>e ka nõustaja suhtes</w:t>
      </w:r>
      <w:r w:rsidR="00A06B4D">
        <w:rPr>
          <w:rFonts w:ascii="Times New Roman" w:hAnsi="Times New Roman" w:cs="Times New Roman"/>
          <w:sz w:val="24"/>
          <w:szCs w:val="24"/>
        </w:rPr>
        <w:t>.</w:t>
      </w:r>
    </w:p>
    <w:p w14:paraId="60511D86" w14:textId="77777777" w:rsidR="00F91DA9" w:rsidRPr="00831CBF" w:rsidRDefault="00F91DA9" w:rsidP="00F91D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8DDAC" w14:textId="3712D943" w:rsidR="001B5DBD" w:rsidRPr="0044143D" w:rsidRDefault="00F91DA9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831CBF">
        <w:rPr>
          <w:rFonts w:ascii="Times New Roman" w:hAnsi="Times New Roman" w:cs="Times New Roman"/>
          <w:sz w:val="24"/>
          <w:szCs w:val="24"/>
        </w:rPr>
        <w:t>(3</w:t>
      </w:r>
      <w:r w:rsidRPr="00831C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1CBF">
        <w:rPr>
          <w:rFonts w:ascii="Times New Roman" w:hAnsi="Times New Roman" w:cs="Times New Roman"/>
          <w:sz w:val="24"/>
          <w:szCs w:val="24"/>
        </w:rPr>
        <w:t xml:space="preserve">) </w:t>
      </w:r>
      <w:bookmarkStart w:id="92" w:name="_Hlk187141009"/>
      <w:r w:rsidRPr="00831CBF">
        <w:rPr>
          <w:rFonts w:ascii="Times New Roman" w:hAnsi="Times New Roman" w:cs="Times New Roman"/>
          <w:sz w:val="24"/>
          <w:szCs w:val="24"/>
        </w:rPr>
        <w:t xml:space="preserve">Käesolevas seaduses </w:t>
      </w:r>
      <w:proofErr w:type="spellStart"/>
      <w:r w:rsidRPr="00831CBF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Pr="00831CBF">
        <w:rPr>
          <w:rFonts w:ascii="Times New Roman" w:hAnsi="Times New Roman" w:cs="Times New Roman"/>
          <w:sz w:val="24"/>
          <w:szCs w:val="24"/>
        </w:rPr>
        <w:t xml:space="preserve"> kohta sätestatu</w:t>
      </w:r>
      <w:r w:rsidR="00DD291F">
        <w:rPr>
          <w:rFonts w:ascii="Times New Roman" w:hAnsi="Times New Roman" w:cs="Times New Roman"/>
          <w:sz w:val="24"/>
          <w:szCs w:val="24"/>
        </w:rPr>
        <w:t>t</w:t>
      </w:r>
      <w:r w:rsidRPr="00831CBF">
        <w:rPr>
          <w:rFonts w:ascii="Times New Roman" w:hAnsi="Times New Roman" w:cs="Times New Roman"/>
          <w:sz w:val="24"/>
          <w:szCs w:val="24"/>
        </w:rPr>
        <w:t xml:space="preserve"> kohaldatak</w:t>
      </w:r>
      <w:r w:rsidR="00A06B4D">
        <w:rPr>
          <w:rFonts w:ascii="Times New Roman" w:hAnsi="Times New Roman" w:cs="Times New Roman"/>
          <w:sz w:val="24"/>
          <w:szCs w:val="24"/>
        </w:rPr>
        <w:t>s</w:t>
      </w:r>
      <w:r w:rsidRPr="00831CBF">
        <w:rPr>
          <w:rFonts w:ascii="Times New Roman" w:hAnsi="Times New Roman" w:cs="Times New Roman"/>
          <w:sz w:val="24"/>
          <w:szCs w:val="24"/>
        </w:rPr>
        <w:t xml:space="preserve">e </w:t>
      </w:r>
      <w:r w:rsidR="00977106">
        <w:rPr>
          <w:rFonts w:ascii="Times New Roman" w:hAnsi="Times New Roman" w:cs="Times New Roman"/>
          <w:sz w:val="24"/>
          <w:szCs w:val="24"/>
        </w:rPr>
        <w:t xml:space="preserve">ka </w:t>
      </w:r>
      <w:r w:rsidRPr="00831CBF">
        <w:rPr>
          <w:rFonts w:ascii="Times New Roman" w:hAnsi="Times New Roman" w:cs="Times New Roman"/>
          <w:sz w:val="24"/>
          <w:szCs w:val="24"/>
        </w:rPr>
        <w:t>professionaalse kasutaja suhtes.</w:t>
      </w:r>
      <w:bookmarkEnd w:id="92"/>
      <w:del w:id="93" w:author="Inge Mehide - JUSTDIGI" w:date="2025-11-24T11:27:00Z" w16du:dateUtc="2025-11-24T09:27:00Z">
        <w:r w:rsidR="00990D78" w:rsidRPr="0044143D" w:rsidDel="007C646C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94" w:author="Inge Mehide - JUSTDIGI" w:date="2025-11-24T11:27:00Z" w16du:dateUtc="2025-11-24T09:27:00Z">
        <w:r w:rsidR="007C646C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EE18C9" w:rsidRPr="00831CBF">
        <w:rPr>
          <w:rFonts w:ascii="Times New Roman" w:hAnsi="Times New Roman" w:cs="Times New Roman"/>
          <w:sz w:val="24"/>
          <w:szCs w:val="24"/>
        </w:rPr>
        <w:t>;</w:t>
      </w:r>
    </w:p>
    <w:bookmarkEnd w:id="86"/>
    <w:p w14:paraId="395EDEF3" w14:textId="77777777" w:rsidR="007213E9" w:rsidRPr="0044143D" w:rsidRDefault="007213E9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B0F02" w14:textId="78A8AEE8" w:rsidR="00034217" w:rsidRPr="0044143D" w:rsidRDefault="00B94FA4" w:rsidP="001B5DB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5" w:name="para78b2lg5"/>
      <w:r>
        <w:rPr>
          <w:rFonts w:ascii="Times New Roman" w:hAnsi="Times New Roman" w:cs="Times New Roman"/>
          <w:b/>
          <w:sz w:val="24"/>
          <w:szCs w:val="24"/>
        </w:rPr>
        <w:lastRenderedPageBreak/>
        <w:t>22</w:t>
      </w:r>
      <w:r w:rsidR="00034217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6327A0" w:rsidRPr="00441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6327A0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 lõiget 5 täiendatakse pärast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6B49D3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6327A0" w:rsidRPr="0044143D">
        <w:rPr>
          <w:rFonts w:ascii="Times New Roman" w:hAnsi="Times New Roman" w:cs="Times New Roman"/>
          <w:sz w:val="24"/>
          <w:szCs w:val="24"/>
        </w:rPr>
        <w:t>„Põllumajandus- ja Toiduamet</w:t>
      </w:r>
      <w:del w:id="96" w:author="Inge Mehide - JUSTDIGI" w:date="2025-11-24T11:28:00Z" w16du:dateUtc="2025-11-24T09:28:00Z">
        <w:r w:rsidR="006327A0" w:rsidRPr="0044143D" w:rsidDel="007C646C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97" w:author="Inge Mehide - JUSTDIGI" w:date="2025-11-24T11:28:00Z" w16du:dateUtc="2025-11-24T09:28:00Z">
        <w:r w:rsidR="007C646C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6327A0" w:rsidRPr="0044143D">
        <w:rPr>
          <w:rFonts w:ascii="Times New Roman" w:hAnsi="Times New Roman" w:cs="Times New Roman"/>
          <w:sz w:val="24"/>
          <w:szCs w:val="24"/>
        </w:rPr>
        <w:t xml:space="preserve"> tekstiosaga „eksami soorita</w:t>
      </w:r>
      <w:r w:rsidR="00DD291F">
        <w:rPr>
          <w:rFonts w:ascii="Times New Roman" w:hAnsi="Times New Roman" w:cs="Times New Roman"/>
          <w:sz w:val="24"/>
          <w:szCs w:val="24"/>
        </w:rPr>
        <w:t>n</w:t>
      </w:r>
      <w:r w:rsidR="006327A0" w:rsidRPr="0044143D">
        <w:rPr>
          <w:rFonts w:ascii="Times New Roman" w:hAnsi="Times New Roman" w:cs="Times New Roman"/>
          <w:sz w:val="24"/>
          <w:szCs w:val="24"/>
        </w:rPr>
        <w:t>ud isikule</w:t>
      </w:r>
      <w:bookmarkStart w:id="98" w:name="_Hlk211463398"/>
      <w:del w:id="99" w:author="Inge Mehide - JUSTDIGI" w:date="2025-11-24T11:28:00Z" w16du:dateUtc="2025-11-24T09:28:00Z">
        <w:r w:rsidR="006327A0" w:rsidRPr="0044143D" w:rsidDel="007C646C">
          <w:rPr>
            <w:rFonts w:ascii="Times New Roman" w:hAnsi="Times New Roman" w:cs="Times New Roman"/>
            <w:sz w:val="24"/>
            <w:szCs w:val="24"/>
          </w:rPr>
          <w:delText>”</w:delText>
        </w:r>
      </w:del>
      <w:bookmarkEnd w:id="98"/>
      <w:ins w:id="100" w:author="Inge Mehide - JUSTDIGI" w:date="2025-11-24T11:28:00Z" w16du:dateUtc="2025-11-24T09:28:00Z">
        <w:r w:rsidR="007C646C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6327A0" w:rsidRPr="0044143D">
        <w:rPr>
          <w:rFonts w:ascii="Times New Roman" w:hAnsi="Times New Roman" w:cs="Times New Roman"/>
          <w:sz w:val="24"/>
          <w:szCs w:val="24"/>
        </w:rPr>
        <w:t>;</w:t>
      </w:r>
    </w:p>
    <w:bookmarkEnd w:id="95"/>
    <w:p w14:paraId="6B0A7D69" w14:textId="77777777" w:rsidR="00D573FA" w:rsidRPr="0044143D" w:rsidRDefault="00D573FA" w:rsidP="001B5DBD">
      <w:pPr>
        <w:pStyle w:val="Loendilik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9C17B3" w14:textId="3909F809" w:rsidR="001B5DBD" w:rsidRPr="00121579" w:rsidRDefault="00B94FA4" w:rsidP="001B5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</w:rPr>
        <w:t>78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täiendatakse </w:t>
      </w:r>
      <w:r w:rsidR="000F3658" w:rsidRPr="00121579">
        <w:rPr>
          <w:rFonts w:ascii="Times New Roman" w:eastAsia="Calibri" w:hAnsi="Times New Roman" w:cs="Times New Roman"/>
          <w:sz w:val="24"/>
          <w:szCs w:val="24"/>
        </w:rPr>
        <w:t>lõikega 6</w:t>
      </w:r>
      <w:r w:rsidR="000F3658" w:rsidRPr="0012157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1B5DBD" w:rsidRPr="00121579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1FE7D7BF" w14:textId="77777777" w:rsidR="00A06B4D" w:rsidRPr="00121579" w:rsidRDefault="00A06B4D" w:rsidP="001B5DBD">
      <w:pPr>
        <w:rPr>
          <w:rFonts w:ascii="Times New Roman" w:hAnsi="Times New Roman" w:cs="Times New Roman"/>
          <w:sz w:val="24"/>
          <w:szCs w:val="24"/>
        </w:rPr>
      </w:pPr>
    </w:p>
    <w:p w14:paraId="2B1F0325" w14:textId="14440535" w:rsidR="00891DA3" w:rsidRPr="000F3658" w:rsidRDefault="001B5DBD" w:rsidP="00AB33E6">
      <w:pPr>
        <w:jc w:val="both"/>
        <w:rPr>
          <w:rFonts w:ascii="Times New Roman" w:hAnsi="Times New Roman" w:cs="Times New Roman"/>
          <w:sz w:val="24"/>
          <w:szCs w:val="24"/>
        </w:rPr>
      </w:pPr>
      <w:r w:rsidRPr="00121579">
        <w:rPr>
          <w:rFonts w:ascii="Times New Roman" w:hAnsi="Times New Roman" w:cs="Times New Roman"/>
          <w:sz w:val="24"/>
          <w:szCs w:val="24"/>
        </w:rPr>
        <w:t>„</w:t>
      </w:r>
      <w:r w:rsidR="000F3658" w:rsidRPr="00121579">
        <w:rPr>
          <w:rFonts w:ascii="Times New Roman" w:hAnsi="Times New Roman" w:cs="Times New Roman"/>
          <w:sz w:val="24"/>
          <w:szCs w:val="24"/>
        </w:rPr>
        <w:t>(6</w:t>
      </w:r>
      <w:r w:rsidR="000F3658" w:rsidRPr="001215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F3658" w:rsidRPr="00121579">
        <w:rPr>
          <w:rFonts w:ascii="Times New Roman" w:hAnsi="Times New Roman" w:cs="Times New Roman"/>
          <w:sz w:val="24"/>
          <w:szCs w:val="24"/>
        </w:rPr>
        <w:t>) Põllumajandus- ja Toiduamet tunnistab taimekaitsetunnistuse kehtetuks, kui isikule väljastatakse uus taimekaitsetunnistus.</w:t>
      </w:r>
      <w:del w:id="101" w:author="Inge Mehide - JUSTDIGI" w:date="2025-11-24T11:29:00Z" w16du:dateUtc="2025-11-24T09:29:00Z">
        <w:r w:rsidR="0041610F" w:rsidRPr="00121579" w:rsidDel="0007482A">
          <w:rPr>
            <w:rFonts w:ascii="Times New Roman" w:eastAsia="Times New Roman" w:hAnsi="Times New Roman" w:cs="Times New Roman"/>
            <w:bCs/>
            <w:sz w:val="24"/>
            <w:szCs w:val="24"/>
          </w:rPr>
          <w:delText>”</w:delText>
        </w:r>
      </w:del>
      <w:ins w:id="102" w:author="Inge Mehide - JUSTDIGI" w:date="2025-11-24T11:29:00Z" w16du:dateUtc="2025-11-24T09:29:00Z">
        <w:r w:rsidR="0007482A">
          <w:rPr>
            <w:rFonts w:ascii="Times New Roman" w:eastAsia="Times New Roman" w:hAnsi="Times New Roman" w:cs="Times New Roman"/>
            <w:bCs/>
            <w:sz w:val="24"/>
            <w:szCs w:val="24"/>
          </w:rPr>
          <w:t>“</w:t>
        </w:r>
      </w:ins>
      <w:r w:rsidRPr="00121579">
        <w:rPr>
          <w:rFonts w:ascii="Times New Roman" w:hAnsi="Times New Roman" w:cs="Times New Roman"/>
          <w:sz w:val="24"/>
          <w:szCs w:val="24"/>
        </w:rPr>
        <w:t>;</w:t>
      </w:r>
    </w:p>
    <w:p w14:paraId="21CED931" w14:textId="77777777" w:rsidR="001B5DBD" w:rsidRPr="000F3658" w:rsidRDefault="001B5DBD" w:rsidP="001B5DBD">
      <w:pPr>
        <w:rPr>
          <w:rFonts w:ascii="Times New Roman" w:hAnsi="Times New Roman" w:cs="Times New Roman"/>
          <w:sz w:val="24"/>
          <w:szCs w:val="24"/>
        </w:rPr>
      </w:pPr>
    </w:p>
    <w:p w14:paraId="176EEF91" w14:textId="4D4169AD" w:rsidR="001B5DBD" w:rsidRPr="0044143D" w:rsidRDefault="00B94FA4" w:rsidP="001B5DBD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79 täiendatakse lõikega 2</w:t>
      </w:r>
      <w:r w:rsidR="001B5DBD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85DE105" w14:textId="77777777" w:rsidR="00A06B4D" w:rsidRDefault="00A06B4D" w:rsidP="001B5DBD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5E93B16" w14:textId="1E9FD4B3" w:rsidR="001B5DBD" w:rsidRPr="0044143D" w:rsidRDefault="001B5DBD" w:rsidP="001B5D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„(</w:t>
      </w:r>
      <w:r w:rsidRPr="0044143D">
        <w:rPr>
          <w:rFonts w:ascii="Times New Roman" w:hAnsi="Times New Roman" w:cs="Times New Roman"/>
          <w:sz w:val="24"/>
          <w:szCs w:val="24"/>
        </w:rPr>
        <w:t>2</w:t>
      </w:r>
      <w:r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4143D">
        <w:rPr>
          <w:rFonts w:ascii="Times New Roman" w:hAnsi="Times New Roman" w:cs="Times New Roman"/>
          <w:sz w:val="24"/>
          <w:szCs w:val="24"/>
        </w:rPr>
        <w:t xml:space="preserve">) </w:t>
      </w:r>
      <w:bookmarkStart w:id="103" w:name="_Hlk191912278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Käesoleva paragrahvi lõikes 1 nimetatud koolitusasutus võib läbi viia taimekaitsekoolituse eksami, kui Põllumajandus- ja Toiduamet on heaks kiitnud koolitusasutuse koostatud eksami </w:t>
      </w:r>
      <w:bookmarkStart w:id="104" w:name="_Hlk167175053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ülesehituse ja läbiviimise</w:t>
      </w:r>
      <w:bookmarkEnd w:id="104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korra. Põllumajandus- ja Toiduamet otsustab taimekaitsekoolituse eksami ülesehituse ja läbiviimise korra heakskiitmise või selle </w:t>
      </w:r>
      <w:proofErr w:type="spellStart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heakskiitmata</w:t>
      </w:r>
      <w:proofErr w:type="spellEnd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jätmise 20 tööpäeva jooksul </w:t>
      </w:r>
      <w:r w:rsidR="00C65E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nimetatud korra</w:t>
      </w:r>
      <w:r w:rsidR="00C65E7F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saamisest arvates. Põllumajandus- ja Toiduamet jätab </w:t>
      </w:r>
      <w:r w:rsidR="009D6F7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taimekaitsekoolituse 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eksami ülesehituse ja läbiviimise korra heaks kiitmata, kui see ei vasta käesoleva paragrahvi lõike 6 alusel kehtestatud nõuetele</w:t>
      </w:r>
      <w:bookmarkEnd w:id="103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del w:id="105" w:author="Inge Mehide - JUSTDIGI" w:date="2025-11-24T11:31:00Z" w16du:dateUtc="2025-11-24T09:31:00Z">
        <w:r w:rsidR="0041610F" w:rsidRPr="00FF3589" w:rsidDel="008F6C69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06" w:author="Inge Mehide - JUSTDIGI" w:date="2025-11-24T11:31:00Z" w16du:dateUtc="2025-11-24T09:31:00Z">
        <w:r w:rsidR="008F6C69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F8C7151" w14:textId="77777777" w:rsidR="001B5DBD" w:rsidRPr="0044143D" w:rsidRDefault="001B5DBD" w:rsidP="001B5DBD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14:paraId="39E3FE5A" w14:textId="0453672C" w:rsidR="001B5DBD" w:rsidRDefault="00B94FA4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79 lõige 3 tunnistatakse kehtetuks;</w:t>
      </w:r>
    </w:p>
    <w:p w14:paraId="2D5D2EFA" w14:textId="77777777" w:rsidR="00064AA2" w:rsidRDefault="00064AA2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061A262A" w14:textId="06A6A7DE" w:rsidR="00267D5C" w:rsidRPr="0044143D" w:rsidRDefault="00B94FA4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7C70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064AA2" w:rsidRPr="00667C7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64AA2" w:rsidRPr="00667C70">
        <w:rPr>
          <w:rFonts w:ascii="Times New Roman" w:hAnsi="Times New Roman" w:cs="Times New Roman"/>
          <w:sz w:val="24"/>
          <w:szCs w:val="24"/>
        </w:rPr>
        <w:t xml:space="preserve"> </w:t>
      </w:r>
      <w:r w:rsidR="00267D5C" w:rsidRPr="00667C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79 lõi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ke</w:t>
      </w:r>
      <w:r w:rsidR="00267D5C" w:rsidRPr="00667C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5 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teisest lausest jäetakse välja sõna </w:t>
      </w:r>
      <w:r w:rsidR="007B731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uuesti</w:t>
      </w:r>
      <w:del w:id="107" w:author="Inge Mehide - JUSTDIGI" w:date="2025-11-24T11:31:00Z" w16du:dateUtc="2025-11-24T09:31:00Z">
        <w:r w:rsidR="00267D5C" w:rsidRPr="00667C70" w:rsidDel="008F6C69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08" w:author="Inge Mehide - JUSTDIGI" w:date="2025-11-24T11:31:00Z" w16du:dateUtc="2025-11-24T09:31:00Z">
        <w:r w:rsidR="008F6C69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267D5C" w:rsidRPr="00667C70">
        <w:rPr>
          <w:rFonts w:ascii="Times New Roman" w:hAnsi="Times New Roman" w:cs="Times New Roman"/>
          <w:sz w:val="24"/>
          <w:szCs w:val="24"/>
        </w:rPr>
        <w:t>;</w:t>
      </w:r>
    </w:p>
    <w:p w14:paraId="7AA198EF" w14:textId="77777777" w:rsidR="001B5DBD" w:rsidRPr="0044143D" w:rsidRDefault="001B5DBD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24750BA7" w14:textId="0118A80B" w:rsidR="001B5DBD" w:rsidRPr="0044143D" w:rsidRDefault="00B94FA4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27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79 lõiget 6 täiendatakse pärast </w:t>
      </w:r>
      <w:r w:rsidR="006B4DF3">
        <w:rPr>
          <w:rFonts w:ascii="Times New Roman" w:eastAsia="Calibri" w:hAnsi="Times New Roman" w:cs="Times New Roman"/>
          <w:sz w:val="24"/>
          <w:szCs w:val="24"/>
        </w:rPr>
        <w:t>sõnu</w:t>
      </w:r>
      <w:r w:rsidR="006B4DF3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koolituse kestuse</w:t>
      </w:r>
      <w:del w:id="109" w:author="Inge Mehide - JUSTDIGI" w:date="2025-11-24T11:31:00Z" w16du:dateUtc="2025-11-24T09:31:00Z">
        <w:r w:rsidR="0041610F" w:rsidRPr="00FF3589" w:rsidDel="008F6C69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10" w:author="Inge Mehide - JUSTDIGI" w:date="2025-11-24T11:31:00Z" w16du:dateUtc="2025-11-24T09:31:00Z">
        <w:r w:rsidR="008F6C69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1B5DBD" w:rsidRPr="0044143D" w:rsidDel="006B4D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4DF3">
        <w:rPr>
          <w:rFonts w:ascii="Times New Roman" w:eastAsia="Calibri" w:hAnsi="Times New Roman" w:cs="Times New Roman"/>
          <w:sz w:val="24"/>
          <w:szCs w:val="24"/>
        </w:rPr>
        <w:t>sõnadega</w:t>
      </w:r>
      <w:r w:rsidR="006B4DF3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„ning eksami ülesehituse ja läbiviimise</w:t>
      </w:r>
      <w:del w:id="111" w:author="Inge Mehide - JUSTDIGI" w:date="2025-11-24T11:31:00Z" w16du:dateUtc="2025-11-24T09:31:00Z">
        <w:r w:rsidR="0041610F" w:rsidRPr="00FF3589" w:rsidDel="008F6C69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12" w:author="Inge Mehide - JUSTDIGI" w:date="2025-11-24T11:31:00Z" w16du:dateUtc="2025-11-24T09:31:00Z">
        <w:r w:rsidR="008F6C69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1B5DBD" w:rsidRPr="0044143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94CBED7" w14:textId="77777777" w:rsidR="001B5DBD" w:rsidRPr="001D0D63" w:rsidRDefault="001B5DBD" w:rsidP="001B5DBD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_Hlk144911694"/>
    </w:p>
    <w:p w14:paraId="3452B4A7" w14:textId="58612348" w:rsidR="00A06B4D" w:rsidRDefault="00B94FA4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bookmarkStart w:id="114" w:name="_Hlk167175118"/>
      <w:r w:rsidR="001B5D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End w:id="113"/>
      <w:bookmarkEnd w:id="114"/>
      <w:r w:rsidR="003C675D">
        <w:rPr>
          <w:rFonts w:ascii="Times New Roman" w:hAnsi="Times New Roman" w:cs="Times New Roman"/>
          <w:sz w:val="24"/>
          <w:szCs w:val="24"/>
        </w:rPr>
        <w:t>paragrahvi 80 tekst muudetakse ja sõnastatakse järgmiselt:</w:t>
      </w:r>
    </w:p>
    <w:p w14:paraId="1ECA6732" w14:textId="77777777" w:rsidR="00781A73" w:rsidRDefault="00781A73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51083B" w14:textId="00CEF645" w:rsidR="003C675D" w:rsidRP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C675D">
        <w:rPr>
          <w:rFonts w:ascii="Times New Roman" w:hAnsi="Times New Roman" w:cs="Times New Roman"/>
          <w:sz w:val="24"/>
          <w:szCs w:val="24"/>
        </w:rPr>
        <w:t xml:space="preserve">(1) </w:t>
      </w:r>
      <w:r w:rsidRPr="0044143D">
        <w:rPr>
          <w:rFonts w:ascii="Times New Roman" w:hAnsi="Times New Roman" w:cs="Times New Roman"/>
          <w:sz w:val="24"/>
          <w:szCs w:val="24"/>
        </w:rPr>
        <w:t>Taimekaitsevahendite registri eesmärk on tagada Eestis turule lastud taimekaitsevahendite nõuetekohasus</w:t>
      </w:r>
      <w:r>
        <w:rPr>
          <w:rFonts w:ascii="Times New Roman" w:hAnsi="Times New Roman" w:cs="Times New Roman"/>
          <w:sz w:val="24"/>
          <w:szCs w:val="24"/>
        </w:rPr>
        <w:t xml:space="preserve"> ning</w:t>
      </w:r>
      <w:r w:rsidRPr="0044143D">
        <w:rPr>
          <w:rFonts w:ascii="Times New Roman" w:hAnsi="Times New Roman" w:cs="Times New Roman"/>
          <w:sz w:val="24"/>
          <w:szCs w:val="24"/>
        </w:rPr>
        <w:t xml:space="preserve"> tõhus järelevalve turule lastud taimekaitsevahendite ja nende kasutamise nõuete täitmise üle</w:t>
      </w:r>
      <w:r w:rsidRPr="003C675D">
        <w:rPr>
          <w:rFonts w:ascii="Times New Roman" w:hAnsi="Times New Roman" w:cs="Times New Roman"/>
          <w:sz w:val="24"/>
          <w:szCs w:val="24"/>
        </w:rPr>
        <w:t>.</w:t>
      </w:r>
    </w:p>
    <w:p w14:paraId="1CE057C6" w14:textId="77777777" w:rsid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058A9" w14:textId="6BAD601A" w:rsidR="00CC015A" w:rsidRPr="003C675D" w:rsidRDefault="003C675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(2) Taimekaitsevahendite registri põhimääruse </w:t>
      </w:r>
      <w:r w:rsidRPr="00C71909">
        <w:rPr>
          <w:rFonts w:ascii="Times New Roman" w:hAnsi="Times New Roman" w:cs="Times New Roman"/>
          <w:sz w:val="24"/>
          <w:szCs w:val="24"/>
        </w:rPr>
        <w:t xml:space="preserve">kehtestab </w:t>
      </w:r>
      <w:r w:rsidR="00781A73" w:rsidRPr="00C71909">
        <w:rPr>
          <w:rFonts w:ascii="Times New Roman" w:hAnsi="Times New Roman" w:cs="Times New Roman"/>
          <w:sz w:val="24"/>
          <w:szCs w:val="24"/>
        </w:rPr>
        <w:t>valdkonna eest vastutav minister</w:t>
      </w:r>
      <w:r w:rsidRPr="00C71909">
        <w:rPr>
          <w:rFonts w:ascii="Times New Roman" w:hAnsi="Times New Roman" w:cs="Times New Roman"/>
          <w:sz w:val="24"/>
          <w:szCs w:val="24"/>
        </w:rPr>
        <w:t> määrusega</w:t>
      </w:r>
      <w:r w:rsidR="00CC015A" w:rsidRPr="00C71909">
        <w:rPr>
          <w:rFonts w:ascii="Times New Roman" w:hAnsi="Times New Roman" w:cs="Times New Roman"/>
          <w:sz w:val="24"/>
          <w:szCs w:val="24"/>
        </w:rPr>
        <w:t xml:space="preserve">, milles sätestatakse: </w:t>
      </w:r>
    </w:p>
    <w:p w14:paraId="0ED61846" w14:textId="77777777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1) andmete esitajad </w:t>
      </w:r>
      <w:r w:rsidRPr="003C675D">
        <w:rPr>
          <w:rFonts w:ascii="Times New Roman" w:eastAsiaTheme="majorEastAsia" w:hAnsi="Times New Roman" w:cs="Times New Roman"/>
          <w:sz w:val="24"/>
          <w:szCs w:val="24"/>
        </w:rPr>
        <w:t>ja nendelt saadavad andmed</w:t>
      </w:r>
      <w:r w:rsidRPr="003C675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6DF6D8" w14:textId="77777777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2) täpsem andmekoosseis; </w:t>
      </w:r>
    </w:p>
    <w:p w14:paraId="03A385E7" w14:textId="77777777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3) vastutava töötleja ja volitatud töötleja ülesanded; </w:t>
      </w:r>
    </w:p>
    <w:p w14:paraId="3354A2B2" w14:textId="77777777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4) andmetele juurdepääsu ja andmete väljastamise kord; </w:t>
      </w:r>
    </w:p>
    <w:p w14:paraId="6DACB74A" w14:textId="1570C761" w:rsid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5) muud </w:t>
      </w:r>
      <w:r w:rsidR="00602FD8">
        <w:rPr>
          <w:rFonts w:ascii="Times New Roman" w:hAnsi="Times New Roman" w:cs="Times New Roman"/>
          <w:sz w:val="24"/>
          <w:szCs w:val="24"/>
        </w:rPr>
        <w:t>andmekogu pidamiseks vajalikud tingimused</w:t>
      </w:r>
      <w:commentRangeStart w:id="115"/>
      <w:ins w:id="116" w:author="Inge Mehide - JUSTDIGI" w:date="2025-11-24T11:32:00Z" w16du:dateUtc="2025-11-24T09:32:00Z">
        <w:r w:rsidR="008A61AA">
          <w:rPr>
            <w:rFonts w:ascii="Times New Roman" w:hAnsi="Times New Roman" w:cs="Times New Roman"/>
            <w:sz w:val="24"/>
            <w:szCs w:val="24"/>
          </w:rPr>
          <w:t>,</w:t>
        </w:r>
        <w:commentRangeEnd w:id="115"/>
        <w:r w:rsidR="008A61AA">
          <w:rPr>
            <w:rStyle w:val="Kommentaariviide"/>
          </w:rPr>
          <w:commentReference w:id="115"/>
        </w:r>
      </w:ins>
      <w:r w:rsidR="007B0121">
        <w:rPr>
          <w:rFonts w:ascii="Times New Roman" w:hAnsi="Times New Roman" w:cs="Times New Roman"/>
          <w:sz w:val="24"/>
          <w:szCs w:val="24"/>
        </w:rPr>
        <w:t xml:space="preserve"> nagu andmete säilitustähtaeg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86799B" w14:textId="7BD25071" w:rsidR="00C71909" w:rsidRDefault="00C71909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74E227" w14:textId="77777777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(3) Taimekaitsevahendite registrisse kantakse:</w:t>
      </w:r>
    </w:p>
    <w:p w14:paraId="0C14CB09" w14:textId="77777777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1) andmed turule lastud taimekaitsevahendite ja taimekaitsetunnistuse kohta;</w:t>
      </w:r>
    </w:p>
    <w:p w14:paraId="14BDDC15" w14:textId="77777777" w:rsidR="00C71909" w:rsidRPr="00C71909" w:rsidRDefault="00C71909" w:rsidP="00C71909">
      <w:pPr>
        <w:pStyle w:val="Kommentaaritekst"/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 xml:space="preserve">2) taimekaitsevahendi tootja ja </w:t>
      </w:r>
      <w:proofErr w:type="spellStart"/>
      <w:r w:rsidRPr="00C71909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Pr="00C71909">
        <w:rPr>
          <w:rFonts w:ascii="Times New Roman" w:hAnsi="Times New Roman" w:cs="Times New Roman"/>
          <w:sz w:val="24"/>
          <w:szCs w:val="24"/>
        </w:rPr>
        <w:t xml:space="preserve"> ning väga mürgise taimekaitsevahendi kasutaja nimi, registri- või isikukood või isikukoodi puudumise korral sünniaeg ja kontaktandmed;</w:t>
      </w:r>
    </w:p>
    <w:p w14:paraId="6AE44225" w14:textId="52B0D3DD" w:rsidR="00C71909" w:rsidRPr="00C71909" w:rsidRDefault="00C71909" w:rsidP="00C71909">
      <w:pPr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3) andmed taimekaitsevahendi hoiu- ja turustamiskoha kohta.</w:t>
      </w:r>
    </w:p>
    <w:p w14:paraId="371214A2" w14:textId="77777777" w:rsid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6EA1B3" w14:textId="1CF2C4F0" w:rsidR="003C675D" w:rsidRPr="003C675D" w:rsidRDefault="003C675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>(</w:t>
      </w:r>
      <w:r w:rsidR="00CC015A">
        <w:rPr>
          <w:rFonts w:ascii="Times New Roman" w:hAnsi="Times New Roman" w:cs="Times New Roman"/>
          <w:sz w:val="24"/>
          <w:szCs w:val="24"/>
        </w:rPr>
        <w:t>4</w:t>
      </w:r>
      <w:r w:rsidRPr="003C675D">
        <w:rPr>
          <w:rFonts w:ascii="Times New Roman" w:hAnsi="Times New Roman" w:cs="Times New Roman"/>
          <w:sz w:val="24"/>
          <w:szCs w:val="24"/>
        </w:rPr>
        <w:t xml:space="preserve">) </w:t>
      </w:r>
      <w:r w:rsidRPr="00712F12">
        <w:rPr>
          <w:rFonts w:ascii="Times New Roman" w:hAnsi="Times New Roman" w:cs="Times New Roman"/>
          <w:sz w:val="24"/>
          <w:szCs w:val="24"/>
        </w:rPr>
        <w:t xml:space="preserve">Taimekaitsevahendite registri vastutav töötleja on Regionaal- ja Põllumajandusministeerium </w:t>
      </w:r>
      <w:r w:rsidR="00477570">
        <w:rPr>
          <w:rFonts w:ascii="Times New Roman" w:hAnsi="Times New Roman" w:cs="Times New Roman"/>
          <w:sz w:val="24"/>
          <w:szCs w:val="24"/>
        </w:rPr>
        <w:t>ning</w:t>
      </w:r>
      <w:r w:rsidRPr="00712F12">
        <w:rPr>
          <w:rFonts w:ascii="Times New Roman" w:hAnsi="Times New Roman" w:cs="Times New Roman"/>
          <w:sz w:val="24"/>
          <w:szCs w:val="24"/>
        </w:rPr>
        <w:t xml:space="preserve"> volitatud töötleja määratakse registri põhimääruses.</w:t>
      </w:r>
      <w:del w:id="117" w:author="Inge Mehide - JUSTDIGI" w:date="2025-11-24T11:36:00Z" w16du:dateUtc="2025-11-24T09:36:00Z">
        <w:r w:rsidR="00990D78" w:rsidRPr="0044143D" w:rsidDel="00D62E32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118" w:author="Inge Mehide - JUSTDIGI" w:date="2025-11-24T11:36:00Z" w16du:dateUtc="2025-11-24T09:36:00Z">
        <w:r w:rsidR="00D62E32">
          <w:rPr>
            <w:rFonts w:ascii="Times New Roman" w:hAnsi="Times New Roman" w:cs="Times New Roman"/>
            <w:sz w:val="24"/>
            <w:szCs w:val="24"/>
          </w:rPr>
          <w:t>“</w:t>
        </w:r>
      </w:ins>
      <w:r w:rsidRPr="003C675D">
        <w:rPr>
          <w:rFonts w:ascii="Times New Roman" w:hAnsi="Times New Roman" w:cs="Times New Roman"/>
          <w:sz w:val="24"/>
          <w:szCs w:val="24"/>
        </w:rPr>
        <w:t>;</w:t>
      </w:r>
    </w:p>
    <w:p w14:paraId="131F1989" w14:textId="77777777" w:rsidR="00D13B21" w:rsidRPr="0044143D" w:rsidRDefault="00D13B21" w:rsidP="001B5DBD">
      <w:pPr>
        <w:rPr>
          <w:rFonts w:ascii="Times New Roman" w:hAnsi="Times New Roman" w:cs="Times New Roman"/>
          <w:sz w:val="24"/>
          <w:szCs w:val="24"/>
        </w:rPr>
      </w:pPr>
    </w:p>
    <w:p w14:paraId="512138BF" w14:textId="567B04CF" w:rsidR="001B5DBD" w:rsidRDefault="00781A73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9" w:name="_Hlk144912001"/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26E1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81 lõikes 1 asendatakse tekstiosa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 68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</w:t>
      </w:r>
      <w:r w:rsidR="007D1773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lõikes 2 ja §-s 73</w:t>
      </w:r>
      <w:del w:id="120" w:author="Inge Mehide - JUSTDIGI" w:date="2025-11-24T11:36:00Z" w16du:dateUtc="2025-11-24T09:36:00Z">
        <w:r w:rsidR="0041610F" w:rsidRPr="00FF3589" w:rsidDel="00D62E32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21" w:author="Inge Mehide - JUSTDIGI" w:date="2025-11-24T11:36:00Z" w16du:dateUtc="2025-11-24T09:36:00Z">
        <w:r w:rsidR="00D62E32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tekstiosaga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 68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</w:t>
      </w:r>
      <w:r w:rsidR="007D1773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lõikes 2, §-s 73 ning </w:t>
      </w:r>
      <w:r w:rsidR="001B5DBD" w:rsidRPr="0044143D">
        <w:rPr>
          <w:rFonts w:ascii="Times New Roman" w:hAnsi="Times New Roman" w:cs="Times New Roman"/>
          <w:sz w:val="24"/>
          <w:szCs w:val="24"/>
        </w:rPr>
        <w:t>§ 78</w:t>
      </w:r>
      <w:r w:rsidR="006629F5" w:rsidRPr="004414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lõigetes 5 ja 6</w:t>
      </w:r>
      <w:bookmarkStart w:id="122" w:name="_Hlk211464032"/>
      <w:del w:id="123" w:author="Inge Mehide - JUSTDIGI" w:date="2025-11-24T11:36:00Z" w16du:dateUtc="2025-11-24T09:36:00Z">
        <w:r w:rsidR="0041610F" w:rsidRPr="00FF3589" w:rsidDel="00D62E32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bookmarkEnd w:id="122"/>
      <w:ins w:id="124" w:author="Inge Mehide - JUSTDIGI" w:date="2025-11-24T11:36:00Z" w16du:dateUtc="2025-11-24T09:36:00Z">
        <w:r w:rsidR="00D62E32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1B5DBD" w:rsidRPr="0044143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3CC5EB" w14:textId="7777777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86546C" w14:textId="0FE3A22C" w:rsidR="00EA10A0" w:rsidRDefault="00626E1B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30</w:t>
      </w:r>
      <w:r w:rsidR="00781A73" w:rsidRPr="00C7190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2E6F5D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EA10A0">
        <w:rPr>
          <w:rFonts w:ascii="Times New Roman" w:eastAsia="Calibri" w:hAnsi="Times New Roman" w:cs="Times New Roman"/>
          <w:sz w:val="24"/>
          <w:szCs w:val="24"/>
        </w:rPr>
        <w:t>aragrahvi 81 lõi</w:t>
      </w:r>
      <w:r w:rsidR="00CF24CF">
        <w:rPr>
          <w:rFonts w:ascii="Times New Roman" w:eastAsia="Calibri" w:hAnsi="Times New Roman" w:cs="Times New Roman"/>
          <w:sz w:val="24"/>
          <w:szCs w:val="24"/>
        </w:rPr>
        <w:t>k</w:t>
      </w:r>
      <w:r w:rsidR="00EA10A0">
        <w:rPr>
          <w:rFonts w:ascii="Times New Roman" w:eastAsia="Calibri" w:hAnsi="Times New Roman" w:cs="Times New Roman"/>
          <w:sz w:val="24"/>
          <w:szCs w:val="24"/>
        </w:rPr>
        <w:t>e 3</w:t>
      </w:r>
      <w:r w:rsidR="00CF24CF">
        <w:rPr>
          <w:rFonts w:ascii="Times New Roman" w:eastAsia="Calibri" w:hAnsi="Times New Roman" w:cs="Times New Roman"/>
          <w:sz w:val="24"/>
          <w:szCs w:val="24"/>
        </w:rPr>
        <w:t xml:space="preserve"> teine lause</w:t>
      </w:r>
      <w:r w:rsidR="00EA10A0">
        <w:rPr>
          <w:rFonts w:ascii="Times New Roman" w:eastAsia="Calibri" w:hAnsi="Times New Roman" w:cs="Times New Roman"/>
          <w:sz w:val="24"/>
          <w:szCs w:val="24"/>
        </w:rPr>
        <w:t xml:space="preserve"> muudetakse ja sõnastatakse järgmiselt:</w:t>
      </w:r>
    </w:p>
    <w:p w14:paraId="14D62A43" w14:textId="7777777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FFBC4D" w14:textId="787487D3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CF24CF" w:rsidRPr="00CF24CF">
        <w:rPr>
          <w:rFonts w:ascii="Times New Roman" w:eastAsia="Calibri" w:hAnsi="Times New Roman" w:cs="Times New Roman"/>
          <w:sz w:val="24"/>
          <w:szCs w:val="24"/>
        </w:rPr>
        <w:t xml:space="preserve">Andmete muutumise korral </w:t>
      </w:r>
      <w:r w:rsidR="00CF24CF">
        <w:rPr>
          <w:rFonts w:ascii="Times New Roman" w:eastAsia="Calibri" w:hAnsi="Times New Roman" w:cs="Times New Roman"/>
          <w:sz w:val="24"/>
          <w:szCs w:val="24"/>
        </w:rPr>
        <w:t>taotleb isik</w:t>
      </w:r>
      <w:r w:rsidR="00CF24CF" w:rsidRPr="00CF24CF">
        <w:rPr>
          <w:rFonts w:ascii="Times New Roman" w:eastAsia="Calibri" w:hAnsi="Times New Roman" w:cs="Times New Roman"/>
          <w:sz w:val="24"/>
          <w:szCs w:val="24"/>
        </w:rPr>
        <w:t xml:space="preserve"> viivitamata registris muudatuste tegemist</w:t>
      </w:r>
      <w:r w:rsidR="00CF24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ning tasub riigilõivu</w:t>
      </w:r>
      <w:r w:rsidRPr="00EA10A0">
        <w:rPr>
          <w:rFonts w:ascii="Times New Roman" w:eastAsia="Calibri" w:hAnsi="Times New Roman" w:cs="Times New Roman"/>
          <w:sz w:val="24"/>
          <w:szCs w:val="24"/>
        </w:rPr>
        <w:t>.</w:t>
      </w:r>
      <w:del w:id="125" w:author="Inge Mehide - JUSTDIGI" w:date="2025-11-24T11:37:00Z" w16du:dateUtc="2025-11-24T09:37:00Z">
        <w:r w:rsidR="00477570" w:rsidRPr="00FF3589" w:rsidDel="001E32A6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26" w:author="Inge Mehide - JUSTDIGI" w:date="2025-11-24T11:37:00Z" w16du:dateUtc="2025-11-24T09:37:00Z">
        <w:r w:rsidR="001E32A6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09AD39" w14:textId="77777777" w:rsidR="00831096" w:rsidRDefault="00831096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6FB48C" w14:textId="1BAD3D78" w:rsidR="00831096" w:rsidRPr="0044143D" w:rsidRDefault="008856DC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7B7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626E1B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831096" w:rsidRPr="006B07B7">
        <w:rPr>
          <w:rFonts w:ascii="Times New Roman" w:eastAsia="Calibri" w:hAnsi="Times New Roman" w:cs="Times New Roman"/>
          <w:sz w:val="24"/>
          <w:szCs w:val="24"/>
        </w:rPr>
        <w:t>) paragrahvi 82 lõige 1 tunnistatakse kehtetuks;</w:t>
      </w:r>
    </w:p>
    <w:bookmarkEnd w:id="119"/>
    <w:p w14:paraId="186C6EC6" w14:textId="77777777" w:rsidR="00D36E46" w:rsidRPr="0044143D" w:rsidRDefault="00D36E46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358FC" w14:textId="0C69758F" w:rsidR="001B5DBD" w:rsidRDefault="00B94FA4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26E1B">
        <w:rPr>
          <w:rFonts w:ascii="Times New Roman" w:hAnsi="Times New Roman" w:cs="Times New Roman"/>
          <w:b/>
          <w:sz w:val="24"/>
          <w:szCs w:val="24"/>
        </w:rPr>
        <w:t>2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paragrahvis 83 asendatakse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6B49D3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hAnsi="Times New Roman" w:cs="Times New Roman"/>
          <w:sz w:val="24"/>
          <w:szCs w:val="24"/>
        </w:rPr>
        <w:t>„</w:t>
      </w:r>
      <w:r w:rsidR="001B5DBD" w:rsidRPr="0044143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pihusti, manomeeter, filter, sõel ja paagi puhastusseade</w:t>
      </w:r>
      <w:del w:id="127" w:author="Inge Mehide - JUSTDIGI" w:date="2025-11-24T11:37:00Z" w16du:dateUtc="2025-11-24T09:37:00Z">
        <w:r w:rsidR="0041610F" w:rsidRPr="00FF3589" w:rsidDel="001E32A6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28" w:author="Inge Mehide - JUSTDIGI" w:date="2025-11-24T11:37:00Z" w16du:dateUtc="2025-11-24T09:37:00Z">
        <w:r w:rsidR="001E32A6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1B5D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1B5DBD" w:rsidRPr="0044143D">
        <w:rPr>
          <w:rFonts w:ascii="Times New Roman" w:hAnsi="Times New Roman" w:cs="Times New Roman"/>
          <w:sz w:val="24"/>
          <w:szCs w:val="24"/>
        </w:rPr>
        <w:t>ga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paak, pump ja pihusti</w:t>
      </w:r>
      <w:del w:id="129" w:author="Inge Mehide - JUSTDIGI" w:date="2025-11-24T11:37:00Z" w16du:dateUtc="2025-11-24T09:37:00Z">
        <w:r w:rsidR="001B5DBD" w:rsidRPr="0044143D" w:rsidDel="001E32A6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130" w:author="Inge Mehide - JUSTDIGI" w:date="2025-11-24T11:37:00Z" w16du:dateUtc="2025-11-24T09:37:00Z">
        <w:r w:rsidR="001E32A6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1B5DBD" w:rsidRPr="0044143D">
        <w:rPr>
          <w:rFonts w:ascii="Times New Roman" w:hAnsi="Times New Roman" w:cs="Times New Roman"/>
          <w:sz w:val="24"/>
          <w:szCs w:val="24"/>
        </w:rPr>
        <w:t>;</w:t>
      </w:r>
    </w:p>
    <w:p w14:paraId="5DF9722C" w14:textId="77777777" w:rsidR="001B5DBD" w:rsidRDefault="001B5DBD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DDC6C" w14:textId="1B8427BF" w:rsidR="001B5DBD" w:rsidRPr="0044143D" w:rsidRDefault="00B94FA4" w:rsidP="001B5D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26E1B">
        <w:rPr>
          <w:rFonts w:ascii="Times New Roman" w:hAnsi="Times New Roman" w:cs="Times New Roman"/>
          <w:b/>
          <w:sz w:val="24"/>
          <w:szCs w:val="24"/>
        </w:rPr>
        <w:t>3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87</w:t>
      </w:r>
      <w:r w:rsidR="001B5DBD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lõike 2 punkt 8 muudetakse ja sõnastatakse järgmiselt:</w:t>
      </w:r>
    </w:p>
    <w:p w14:paraId="38BB4AB0" w14:textId="77777777" w:rsidR="00A06B4D" w:rsidRDefault="00A06B4D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571832" w14:textId="3EC7F328" w:rsidR="00EC467F" w:rsidRDefault="002608BD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sz w:val="24"/>
          <w:szCs w:val="24"/>
        </w:rPr>
        <w:t xml:space="preserve">„8) osalema igal aastal </w:t>
      </w:r>
      <w:r w:rsidR="00D56CC9" w:rsidRPr="0044143D">
        <w:rPr>
          <w:rFonts w:ascii="Times New Roman" w:hAnsi="Times New Roman" w:cs="Times New Roman"/>
          <w:sz w:val="24"/>
          <w:szCs w:val="24"/>
        </w:rPr>
        <w:t>vähemalt ühel</w:t>
      </w:r>
      <w:r w:rsidR="007F72FE" w:rsidRPr="0044143D">
        <w:rPr>
          <w:rFonts w:ascii="Times New Roman" w:hAnsi="Times New Roman" w:cs="Times New Roman"/>
          <w:sz w:val="24"/>
          <w:szCs w:val="24"/>
        </w:rPr>
        <w:t xml:space="preserve"> korral taimekaitseseadme või selle tehnilise kontrolli alases õppetegevuses</w:t>
      </w:r>
      <w:commentRangeStart w:id="131"/>
      <w:ins w:id="132" w:author="Inge Mehide - JUSTDIGI" w:date="2025-11-24T11:39:00Z" w16du:dateUtc="2025-11-24T09:39:00Z">
        <w:r w:rsidR="00C114FC">
          <w:rPr>
            <w:rFonts w:ascii="Times New Roman" w:hAnsi="Times New Roman" w:cs="Times New Roman"/>
            <w:sz w:val="24"/>
            <w:szCs w:val="24"/>
          </w:rPr>
          <w:t>,</w:t>
        </w:r>
        <w:commentRangeEnd w:id="131"/>
        <w:r w:rsidR="00C114FC">
          <w:rPr>
            <w:rStyle w:val="Kommentaariviide"/>
          </w:rPr>
          <w:commentReference w:id="131"/>
        </w:r>
      </w:ins>
      <w:r w:rsidR="007F72FE" w:rsidRPr="0044143D">
        <w:rPr>
          <w:rFonts w:ascii="Times New Roman" w:hAnsi="Times New Roman" w:cs="Times New Roman"/>
          <w:sz w:val="24"/>
          <w:szCs w:val="24"/>
        </w:rPr>
        <w:t xml:space="preserve"> nagu </w:t>
      </w:r>
      <w:r w:rsidRPr="0044143D">
        <w:rPr>
          <w:rFonts w:ascii="Times New Roman" w:hAnsi="Times New Roman" w:cs="Times New Roman"/>
          <w:sz w:val="24"/>
          <w:szCs w:val="24"/>
        </w:rPr>
        <w:t>infopäev</w:t>
      </w:r>
      <w:r w:rsidR="001B5DBD" w:rsidRPr="0044143D">
        <w:rPr>
          <w:rFonts w:ascii="Times New Roman" w:hAnsi="Times New Roman" w:cs="Times New Roman"/>
          <w:sz w:val="24"/>
          <w:szCs w:val="24"/>
        </w:rPr>
        <w:t>, konverents</w:t>
      </w:r>
      <w:r w:rsidRPr="0044143D">
        <w:rPr>
          <w:rFonts w:ascii="Times New Roman" w:hAnsi="Times New Roman" w:cs="Times New Roman"/>
          <w:sz w:val="24"/>
          <w:szCs w:val="24"/>
        </w:rPr>
        <w:t xml:space="preserve"> või täienduskoolitus.</w:t>
      </w:r>
      <w:del w:id="133" w:author="Inge Mehide - JUSTDIGI" w:date="2025-11-24T11:39:00Z" w16du:dateUtc="2025-11-24T09:39:00Z">
        <w:r w:rsidRPr="0044143D" w:rsidDel="00C114FC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134" w:author="Inge Mehide - JUSTDIGI" w:date="2025-11-24T11:39:00Z" w16du:dateUtc="2025-11-24T09:39:00Z">
        <w:r w:rsidR="00C114FC">
          <w:rPr>
            <w:rFonts w:ascii="Times New Roman" w:hAnsi="Times New Roman" w:cs="Times New Roman"/>
            <w:sz w:val="24"/>
            <w:szCs w:val="24"/>
          </w:rPr>
          <w:t>“</w:t>
        </w:r>
      </w:ins>
      <w:r w:rsidRPr="0044143D">
        <w:rPr>
          <w:rFonts w:ascii="Times New Roman" w:hAnsi="Times New Roman" w:cs="Times New Roman"/>
          <w:sz w:val="24"/>
          <w:szCs w:val="24"/>
        </w:rPr>
        <w:t>;</w:t>
      </w:r>
    </w:p>
    <w:p w14:paraId="2DBE96E5" w14:textId="77777777" w:rsidR="00335F6B" w:rsidRDefault="00335F6B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3DDBC4" w14:textId="4770BC8E" w:rsidR="00FC0F32" w:rsidRDefault="00B94FA4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26E1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35F6B">
        <w:rPr>
          <w:rFonts w:ascii="Times New Roman" w:hAnsi="Times New Roman" w:cs="Times New Roman"/>
          <w:sz w:val="24"/>
          <w:szCs w:val="24"/>
        </w:rPr>
        <w:t xml:space="preserve">) </w:t>
      </w:r>
      <w:r w:rsidR="00D15D0C">
        <w:rPr>
          <w:rFonts w:ascii="Times New Roman" w:hAnsi="Times New Roman" w:cs="Times New Roman"/>
          <w:sz w:val="24"/>
          <w:szCs w:val="24"/>
        </w:rPr>
        <w:t>p</w:t>
      </w:r>
      <w:r w:rsidR="00016868" w:rsidRPr="00016868">
        <w:rPr>
          <w:rFonts w:ascii="Times New Roman" w:hAnsi="Times New Roman" w:cs="Times New Roman"/>
          <w:sz w:val="24"/>
          <w:szCs w:val="24"/>
        </w:rPr>
        <w:t>aragrahvi 87</w:t>
      </w:r>
      <w:r w:rsidR="00D15D0C" w:rsidRPr="00D06721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</w:t>
      </w:r>
      <w:r w:rsidR="00016868" w:rsidRPr="0044143D">
        <w:rPr>
          <w:rFonts w:ascii="Times New Roman" w:hAnsi="Times New Roman" w:cs="Times New Roman"/>
          <w:sz w:val="24"/>
          <w:szCs w:val="24"/>
        </w:rPr>
        <w:t>lõi</w:t>
      </w:r>
      <w:r w:rsidR="003B26B1">
        <w:rPr>
          <w:rFonts w:ascii="Times New Roman" w:hAnsi="Times New Roman" w:cs="Times New Roman"/>
          <w:sz w:val="24"/>
          <w:szCs w:val="24"/>
        </w:rPr>
        <w:t>ked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</w:t>
      </w:r>
      <w:r w:rsidR="00D15D0C">
        <w:rPr>
          <w:rFonts w:ascii="Times New Roman" w:hAnsi="Times New Roman" w:cs="Times New Roman"/>
          <w:sz w:val="24"/>
          <w:szCs w:val="24"/>
        </w:rPr>
        <w:t>3</w:t>
      </w:r>
      <w:r w:rsidR="003B26B1">
        <w:rPr>
          <w:rFonts w:ascii="Times New Roman" w:hAnsi="Times New Roman" w:cs="Times New Roman"/>
          <w:sz w:val="24"/>
          <w:szCs w:val="24"/>
        </w:rPr>
        <w:t xml:space="preserve"> ja 4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3B26B1">
        <w:rPr>
          <w:rFonts w:ascii="Times New Roman" w:hAnsi="Times New Roman" w:cs="Times New Roman"/>
          <w:sz w:val="24"/>
          <w:szCs w:val="24"/>
        </w:rPr>
        <w:t>ning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70D7F5A7" w14:textId="77777777" w:rsidR="00E2569E" w:rsidRDefault="00E2569E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DDD70E" w14:textId="02C36DE9" w:rsidR="00EC467F" w:rsidRDefault="00F50C95" w:rsidP="003B26B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35" w:name="_Hlk191136874"/>
      <w:r>
        <w:rPr>
          <w:rFonts w:ascii="Times New Roman" w:hAnsi="Times New Roman" w:cs="Times New Roman"/>
          <w:sz w:val="24"/>
          <w:szCs w:val="24"/>
        </w:rPr>
        <w:t>„</w:t>
      </w:r>
      <w:r w:rsidR="00335F6B" w:rsidRPr="00335F6B">
        <w:rPr>
          <w:rFonts w:ascii="Times New Roman" w:hAnsi="Times New Roman" w:cs="Times New Roman"/>
          <w:sz w:val="24"/>
          <w:szCs w:val="24"/>
        </w:rPr>
        <w:t xml:space="preserve">(3) Põllumajandus- ja Toiduamet </w:t>
      </w:r>
      <w:r w:rsidR="009629BF">
        <w:rPr>
          <w:rFonts w:ascii="Times New Roman" w:hAnsi="Times New Roman" w:cs="Times New Roman"/>
          <w:sz w:val="24"/>
          <w:szCs w:val="24"/>
        </w:rPr>
        <w:t xml:space="preserve">on </w:t>
      </w:r>
      <w:r w:rsidR="00335F6B" w:rsidRPr="00335F6B">
        <w:rPr>
          <w:rFonts w:ascii="Times New Roman" w:hAnsi="Times New Roman" w:cs="Times New Roman"/>
          <w:sz w:val="24"/>
          <w:szCs w:val="24"/>
        </w:rPr>
        <w:t>Euroopa Parlamendi ja nõukogu määruse (EL) 2017/625 artiklis 109 nimetatud mitmeaastase kontrollikava</w:t>
      </w:r>
      <w:r w:rsidR="009629BF">
        <w:rPr>
          <w:rFonts w:ascii="Times New Roman" w:hAnsi="Times New Roman" w:cs="Times New Roman"/>
          <w:sz w:val="24"/>
          <w:szCs w:val="24"/>
        </w:rPr>
        <w:t xml:space="preserve"> ja sama määruse artikli 111 lõike 2 punktis a nimetatud </w:t>
      </w:r>
      <w:r w:rsidR="009629BF" w:rsidRPr="009629BF">
        <w:rPr>
          <w:rFonts w:ascii="Times New Roman" w:hAnsi="Times New Roman" w:cs="Times New Roman"/>
          <w:sz w:val="24"/>
          <w:szCs w:val="24"/>
        </w:rPr>
        <w:t>taimetervise</w:t>
      </w:r>
      <w:r w:rsidR="009629BF">
        <w:rPr>
          <w:rFonts w:ascii="Times New Roman" w:hAnsi="Times New Roman" w:cs="Times New Roman"/>
          <w:sz w:val="24"/>
          <w:szCs w:val="24"/>
        </w:rPr>
        <w:t>,</w:t>
      </w:r>
      <w:r w:rsidR="009629BF" w:rsidRPr="009629BF">
        <w:rPr>
          <w:rFonts w:ascii="Times New Roman" w:hAnsi="Times New Roman" w:cs="Times New Roman"/>
          <w:sz w:val="24"/>
          <w:szCs w:val="24"/>
        </w:rPr>
        <w:t xml:space="preserve"> taimekahjustajate ja taimekaitsevahendite</w:t>
      </w:r>
      <w:r w:rsidR="009629BF">
        <w:rPr>
          <w:rFonts w:ascii="Times New Roman" w:hAnsi="Times New Roman" w:cs="Times New Roman"/>
          <w:sz w:val="24"/>
          <w:szCs w:val="24"/>
        </w:rPr>
        <w:t xml:space="preserve"> </w:t>
      </w:r>
      <w:r w:rsidR="0041610F">
        <w:rPr>
          <w:rFonts w:ascii="Times New Roman" w:hAnsi="Times New Roman" w:cs="Times New Roman"/>
          <w:sz w:val="24"/>
          <w:szCs w:val="24"/>
        </w:rPr>
        <w:t>eest</w:t>
      </w:r>
      <w:r w:rsidR="009629BF">
        <w:rPr>
          <w:rFonts w:ascii="Times New Roman" w:hAnsi="Times New Roman" w:cs="Times New Roman"/>
          <w:sz w:val="24"/>
          <w:szCs w:val="24"/>
        </w:rPr>
        <w:t xml:space="preserve"> vastutav asutus ning täidab kõiki asjakohaseid nõudeid</w:t>
      </w:r>
      <w:r w:rsidR="00335F6B" w:rsidRPr="00335F6B" w:rsidDel="004A7786">
        <w:rPr>
          <w:rFonts w:ascii="Times New Roman" w:hAnsi="Times New Roman" w:cs="Times New Roman"/>
          <w:sz w:val="24"/>
          <w:szCs w:val="24"/>
        </w:rPr>
        <w:t>.</w:t>
      </w:r>
    </w:p>
    <w:p w14:paraId="79862198" w14:textId="77777777" w:rsidR="008852B7" w:rsidRDefault="008852B7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DD05C" w14:textId="5EA76D98" w:rsidR="009629BF" w:rsidRDefault="009629BF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 w:rsidRPr="009629BF">
        <w:rPr>
          <w:rFonts w:ascii="Times New Roman" w:hAnsi="Times New Roman" w:cs="Times New Roman"/>
          <w:sz w:val="24"/>
          <w:szCs w:val="24"/>
        </w:rPr>
        <w:t xml:space="preserve">(4) </w:t>
      </w:r>
      <w:r w:rsidR="0039151E">
        <w:rPr>
          <w:rFonts w:ascii="Times New Roman" w:hAnsi="Times New Roman" w:cs="Times New Roman"/>
          <w:sz w:val="24"/>
          <w:szCs w:val="24"/>
        </w:rPr>
        <w:t>Põllumajandus</w:t>
      </w:r>
      <w:r w:rsidRPr="009629BF">
        <w:rPr>
          <w:rFonts w:ascii="Times New Roman" w:hAnsi="Times New Roman" w:cs="Times New Roman"/>
          <w:sz w:val="24"/>
          <w:szCs w:val="24"/>
        </w:rPr>
        <w:t>- ja Toiduamet on järelevalvekoostöö kontaktasutus Euroopa Parlamendi ja nõukogu määruse (EL) 2017/625 artikli 103 lõike 1 tähenduses</w:t>
      </w:r>
      <w:r w:rsidR="0039151E">
        <w:rPr>
          <w:rFonts w:ascii="Times New Roman" w:hAnsi="Times New Roman" w:cs="Times New Roman"/>
          <w:sz w:val="24"/>
          <w:szCs w:val="24"/>
        </w:rPr>
        <w:t xml:space="preserve"> sama määruse artikli 111 lõike 2 punktis a nimetatud </w:t>
      </w:r>
      <w:r w:rsidR="0039151E" w:rsidRPr="009629BF">
        <w:rPr>
          <w:rFonts w:ascii="Times New Roman" w:hAnsi="Times New Roman" w:cs="Times New Roman"/>
          <w:sz w:val="24"/>
          <w:szCs w:val="24"/>
        </w:rPr>
        <w:t>taimetervise</w:t>
      </w:r>
      <w:r w:rsidR="0039151E">
        <w:rPr>
          <w:rFonts w:ascii="Times New Roman" w:hAnsi="Times New Roman" w:cs="Times New Roman"/>
          <w:sz w:val="24"/>
          <w:szCs w:val="24"/>
        </w:rPr>
        <w:t>,</w:t>
      </w:r>
      <w:r w:rsidR="0039151E" w:rsidRPr="009629BF">
        <w:rPr>
          <w:rFonts w:ascii="Times New Roman" w:hAnsi="Times New Roman" w:cs="Times New Roman"/>
          <w:sz w:val="24"/>
          <w:szCs w:val="24"/>
        </w:rPr>
        <w:t xml:space="preserve"> taimekahjustajate ja taimekaitsevahendite</w:t>
      </w:r>
      <w:r w:rsidR="0039151E">
        <w:rPr>
          <w:rFonts w:ascii="Times New Roman" w:hAnsi="Times New Roman" w:cs="Times New Roman"/>
          <w:sz w:val="24"/>
          <w:szCs w:val="24"/>
        </w:rPr>
        <w:t xml:space="preserve"> </w:t>
      </w:r>
      <w:r w:rsidR="0041610F">
        <w:rPr>
          <w:rFonts w:ascii="Times New Roman" w:hAnsi="Times New Roman" w:cs="Times New Roman"/>
          <w:sz w:val="24"/>
          <w:szCs w:val="24"/>
        </w:rPr>
        <w:t>puhul</w:t>
      </w:r>
      <w:r w:rsidRPr="009629BF">
        <w:rPr>
          <w:rFonts w:ascii="Times New Roman" w:hAnsi="Times New Roman" w:cs="Times New Roman"/>
          <w:sz w:val="24"/>
          <w:szCs w:val="24"/>
        </w:rPr>
        <w:t>.</w:t>
      </w:r>
      <w:del w:id="136" w:author="Inge Mehide - JUSTDIGI" w:date="2025-11-24T11:40:00Z" w16du:dateUtc="2025-11-24T09:40:00Z">
        <w:r w:rsidR="0041610F" w:rsidRPr="00FF3589" w:rsidDel="003C6FA5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37" w:author="Inge Mehide - JUSTDIGI" w:date="2025-11-24T11:40:00Z" w16du:dateUtc="2025-11-24T09:40:00Z">
        <w:r w:rsidR="003C6FA5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39151E">
        <w:rPr>
          <w:rFonts w:ascii="Times New Roman" w:hAnsi="Times New Roman" w:cs="Times New Roman"/>
          <w:sz w:val="24"/>
          <w:szCs w:val="24"/>
        </w:rPr>
        <w:t>;</w:t>
      </w:r>
    </w:p>
    <w:bookmarkEnd w:id="82"/>
    <w:bookmarkEnd w:id="135"/>
    <w:p w14:paraId="4C03684E" w14:textId="77777777" w:rsidR="00582624" w:rsidRDefault="00582624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1DD0E6" w14:textId="3469E267" w:rsidR="00582624" w:rsidRPr="00CB16CB" w:rsidRDefault="00B94FA4" w:rsidP="00CB16C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626E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4826B7" w:rsidRP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4826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>seadus</w:t>
      </w:r>
      <w:r w:rsidR="00511FDC">
        <w:rPr>
          <w:rFonts w:ascii="Times New Roman" w:hAnsi="Times New Roman" w:cs="Times New Roman"/>
          <w:color w:val="000000"/>
          <w:sz w:val="24"/>
          <w:szCs w:val="24"/>
        </w:rPr>
        <w:t>e 4</w:t>
      </w:r>
      <w:r w:rsidR="00511FDC" w:rsidRPr="005E4B4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511FDC">
        <w:rPr>
          <w:rFonts w:ascii="Times New Roman" w:hAnsi="Times New Roman" w:cs="Times New Roman"/>
          <w:color w:val="000000"/>
          <w:sz w:val="24"/>
          <w:szCs w:val="24"/>
        </w:rPr>
        <w:t xml:space="preserve">. peatükki 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 xml:space="preserve">täiendatakse </w:t>
      </w:r>
      <w:r w:rsidR="00582624" w:rsidRPr="0082428B">
        <w:rPr>
          <w:rFonts w:ascii="Times New Roman" w:hAnsi="Times New Roman" w:cs="Times New Roman"/>
          <w:color w:val="000000"/>
          <w:sz w:val="24"/>
          <w:szCs w:val="24"/>
        </w:rPr>
        <w:t>§</w:t>
      </w:r>
      <w:r w:rsidR="008F7C0F">
        <w:rPr>
          <w:rFonts w:ascii="Times New Roman" w:hAnsi="Times New Roman" w:cs="Times New Roman"/>
          <w:color w:val="000000"/>
          <w:sz w:val="24"/>
          <w:szCs w:val="24"/>
        </w:rPr>
        <w:t>-dega</w:t>
      </w:r>
      <w:r w:rsidR="00582624" w:rsidRPr="008F7C0F">
        <w:rPr>
          <w:rFonts w:ascii="Times New Roman" w:hAnsi="Times New Roman" w:cs="Times New Roman"/>
          <w:color w:val="000000"/>
          <w:sz w:val="24"/>
          <w:szCs w:val="24"/>
        </w:rPr>
        <w:t xml:space="preserve"> 87</w:t>
      </w:r>
      <w:r w:rsidR="00582624" w:rsidRPr="008F7C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11</w:t>
      </w:r>
      <w:r w:rsidR="008F7C0F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="008F7C0F" w:rsidRP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87</w:t>
      </w:r>
      <w:r w:rsidR="008F7C0F" w:rsidRP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vertAlign w:val="superscript"/>
        </w:rPr>
        <w:t>1</w:t>
      </w:r>
      <w:r w:rsid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vertAlign w:val="superscript"/>
        </w:rPr>
        <w:t>3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 xml:space="preserve"> järgmises sõnastuses:</w:t>
      </w:r>
    </w:p>
    <w:p w14:paraId="671161A7" w14:textId="77777777" w:rsidR="00A06B4D" w:rsidRDefault="00A06B4D" w:rsidP="0058262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bookmarkStart w:id="138" w:name="_Hlk172015530"/>
    </w:p>
    <w:p w14:paraId="3916CAC7" w14:textId="6FFA0EA9" w:rsidR="00582624" w:rsidRPr="00582624" w:rsidRDefault="002E6139" w:rsidP="0058262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16C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82624" w:rsidRP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87</w:t>
      </w:r>
      <w:r w:rsidR="00582624" w:rsidRPr="004826B7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11</w:t>
      </w:r>
      <w:r w:rsid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582624" w:rsidRPr="00582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J</w:t>
      </w:r>
      <w:r w:rsidR="00582624" w:rsidRPr="00582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ärelevalvetasu</w:t>
      </w:r>
    </w:p>
    <w:p w14:paraId="1282A62D" w14:textId="77777777" w:rsidR="002E6139" w:rsidRDefault="002E6139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D7C850" w14:textId="00C9095A" w:rsidR="00F60BBA" w:rsidRPr="0044143D" w:rsidRDefault="0052593F" w:rsidP="0052593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Järelevalvetasu on teatamis- või loakohustusega ettevõtja tegevuse</w:t>
      </w:r>
      <w:r w:rsidR="00F60BBA" w:rsidRPr="00D47321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taime, taimse saaduse või muu objekti </w:t>
      </w:r>
      <w:r w:rsidR="00D6748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ning </w:t>
      </w:r>
      <w:r w:rsidR="00F60BBA" w:rsidRPr="0044143D">
        <w:rPr>
          <w:rFonts w:ascii="Times New Roman" w:hAnsi="Times New Roman" w:cs="Times New Roman"/>
          <w:sz w:val="24"/>
          <w:szCs w:val="24"/>
        </w:rPr>
        <w:t>taimekaitsevahendi</w:t>
      </w:r>
      <w:r w:rsidR="00DE6CCC" w:rsidRPr="004414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CCC" w:rsidRPr="0044143D">
        <w:rPr>
          <w:rFonts w:ascii="Times New Roman" w:hAnsi="Times New Roman" w:cs="Times New Roman"/>
          <w:sz w:val="24"/>
          <w:szCs w:val="24"/>
        </w:rPr>
        <w:t>turulelaskmise</w:t>
      </w:r>
      <w:proofErr w:type="spellEnd"/>
      <w:r w:rsidR="00DE6CCC" w:rsidRPr="0044143D">
        <w:rPr>
          <w:rFonts w:ascii="Times New Roman" w:hAnsi="Times New Roman" w:cs="Times New Roman"/>
          <w:sz w:val="24"/>
          <w:szCs w:val="24"/>
        </w:rPr>
        <w:t>,</w:t>
      </w:r>
      <w:r w:rsidR="00F60BBA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DE6CCC" w:rsidRPr="0044143D">
        <w:rPr>
          <w:rFonts w:ascii="Times New Roman" w:hAnsi="Times New Roman" w:cs="Times New Roman"/>
          <w:sz w:val="24"/>
          <w:szCs w:val="24"/>
        </w:rPr>
        <w:t xml:space="preserve">turustamise ja </w:t>
      </w:r>
      <w:r w:rsidR="00F60BBA" w:rsidRPr="0044143D">
        <w:rPr>
          <w:rFonts w:ascii="Times New Roman" w:hAnsi="Times New Roman" w:cs="Times New Roman"/>
          <w:sz w:val="24"/>
          <w:szCs w:val="24"/>
        </w:rPr>
        <w:t xml:space="preserve">kasutamise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nõuetekohasuse</w:t>
      </w:r>
      <w:r w:rsidR="00D4732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üle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ametliku kontrolli ja muu ametliku toimingu (edaspidi </w:t>
      </w:r>
      <w:r w:rsidR="00F60BBA" w:rsidRPr="0044143D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et-EE"/>
        </w:rPr>
        <w:t>järelevalvetoiming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tegemise eest käesoleva seaduse alusel kehtestatud määras </w:t>
      </w:r>
      <w:r w:rsidR="00D6748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ettevõtja </w:t>
      </w:r>
      <w:commentRangeStart w:id="139"/>
      <w:del w:id="140" w:author="Inge Mehide - JUSTDIGI" w:date="2025-11-24T11:41:00Z" w16du:dateUtc="2025-11-24T09:41:00Z">
        <w:r w:rsidR="00D6748D" w:rsidDel="00264A2E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delText xml:space="preserve">poolt </w:delText>
        </w:r>
      </w:del>
      <w:commentRangeEnd w:id="139"/>
      <w:r w:rsidR="00020D08">
        <w:rPr>
          <w:rStyle w:val="Kommentaariviide"/>
        </w:rPr>
        <w:commentReference w:id="139"/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tasutav summa.</w:t>
      </w:r>
    </w:p>
    <w:bookmarkEnd w:id="138"/>
    <w:p w14:paraId="6687A6D6" w14:textId="77777777" w:rsidR="00F60BBA" w:rsidRDefault="00F60BBA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477111" w14:textId="04FCFF7B" w:rsidR="008F7C0F" w:rsidRPr="00672C84" w:rsidRDefault="008F7C0F" w:rsidP="008F7C0F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672C84">
        <w:rPr>
          <w:rFonts w:ascii="Times New Roman" w:hAnsi="Times New Roman" w:cs="Times New Roman"/>
          <w:sz w:val="24"/>
          <w:szCs w:val="24"/>
        </w:rPr>
        <w:t>2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Pr="00672C84">
        <w:rPr>
          <w:rFonts w:ascii="Times New Roman" w:hAnsi="Times New Roman" w:cs="Times New Roman"/>
          <w:sz w:val="24"/>
          <w:szCs w:val="24"/>
        </w:rPr>
        <w:t>Järelevalvetasu on ka Euroopa Parlamendi ja nõukogu määruse (EL) 2017/625 artikli 80 kohaselt</w:t>
      </w:r>
      <w:r w:rsidRPr="00672C84">
        <w:t xml:space="preserve"> </w:t>
      </w:r>
      <w:r w:rsidRPr="00672C84">
        <w:rPr>
          <w:rFonts w:ascii="Times New Roman" w:hAnsi="Times New Roman" w:cs="Times New Roman"/>
          <w:sz w:val="24"/>
          <w:szCs w:val="24"/>
        </w:rPr>
        <w:t xml:space="preserve">käesoleva seaduse alusel kehtestatud määras tasutav summa </w:t>
      </w:r>
      <w:r w:rsidRPr="00D06721">
        <w:rPr>
          <w:rFonts w:ascii="Times New Roman" w:hAnsi="Times New Roman" w:cs="Times New Roman"/>
          <w:sz w:val="24"/>
          <w:szCs w:val="24"/>
        </w:rPr>
        <w:t xml:space="preserve">järgmiste </w:t>
      </w:r>
      <w:r w:rsidR="00387BAD">
        <w:rPr>
          <w:rFonts w:ascii="Times New Roman" w:hAnsi="Times New Roman" w:cs="Times New Roman"/>
          <w:sz w:val="24"/>
          <w:szCs w:val="24"/>
        </w:rPr>
        <w:t>järelevalve</w:t>
      </w:r>
      <w:r w:rsidRPr="00D06721">
        <w:rPr>
          <w:rFonts w:ascii="Times New Roman" w:hAnsi="Times New Roman" w:cs="Times New Roman"/>
          <w:sz w:val="24"/>
          <w:szCs w:val="24"/>
        </w:rPr>
        <w:t>toimingute</w:t>
      </w:r>
      <w:r w:rsidRPr="00672C84">
        <w:rPr>
          <w:rFonts w:ascii="Times New Roman" w:hAnsi="Times New Roman" w:cs="Times New Roman"/>
          <w:sz w:val="24"/>
          <w:szCs w:val="24"/>
        </w:rPr>
        <w:t xml:space="preserve"> tegemise eest:</w:t>
      </w:r>
    </w:p>
    <w:p w14:paraId="6FC953FE" w14:textId="78202C45" w:rsidR="008F7C0F" w:rsidRPr="00672C84" w:rsidRDefault="008F7C0F" w:rsidP="008F7C0F">
      <w:pPr>
        <w:jc w:val="both"/>
        <w:rPr>
          <w:rFonts w:ascii="Times New Roman" w:hAnsi="Times New Roman" w:cs="Times New Roman"/>
          <w:sz w:val="24"/>
          <w:szCs w:val="24"/>
        </w:rPr>
      </w:pPr>
      <w:r w:rsidRPr="00672C84">
        <w:rPr>
          <w:rFonts w:ascii="Times New Roman" w:hAnsi="Times New Roman" w:cs="Times New Roman"/>
          <w:sz w:val="24"/>
          <w:szCs w:val="24"/>
        </w:rPr>
        <w:t xml:space="preserve">1) käesoleva seaduse § 16 lõike 2 alusel </w:t>
      </w:r>
      <w:r w:rsidR="00511FDC">
        <w:rPr>
          <w:rFonts w:ascii="Times New Roman" w:hAnsi="Times New Roman" w:cs="Times New Roman"/>
          <w:sz w:val="24"/>
          <w:szCs w:val="24"/>
        </w:rPr>
        <w:t>tehtud</w:t>
      </w:r>
      <w:r w:rsidR="00511FDC" w:rsidRPr="00672C84">
        <w:rPr>
          <w:rFonts w:ascii="Times New Roman" w:hAnsi="Times New Roman" w:cs="Times New Roman"/>
          <w:sz w:val="24"/>
          <w:szCs w:val="24"/>
        </w:rPr>
        <w:t xml:space="preserve"> </w:t>
      </w:r>
      <w:r w:rsidRPr="00672C84">
        <w:rPr>
          <w:rFonts w:ascii="Times New Roman" w:hAnsi="Times New Roman" w:cs="Times New Roman"/>
          <w:sz w:val="24"/>
          <w:szCs w:val="24"/>
        </w:rPr>
        <w:t>ekspordi fütosanitaarsertifikaadi, reekspordi fütosanitaarsertifikaadi ja ekspordieelse sertifikaadi</w:t>
      </w:r>
      <w:r w:rsidR="00672C84">
        <w:rPr>
          <w:rFonts w:ascii="Times New Roman" w:hAnsi="Times New Roman" w:cs="Times New Roman"/>
          <w:sz w:val="24"/>
          <w:szCs w:val="24"/>
        </w:rPr>
        <w:t xml:space="preserve"> </w:t>
      </w:r>
      <w:r w:rsidR="007F7883">
        <w:rPr>
          <w:rFonts w:ascii="Times New Roman" w:hAnsi="Times New Roman" w:cs="Times New Roman"/>
          <w:sz w:val="24"/>
          <w:szCs w:val="24"/>
        </w:rPr>
        <w:t>menetlemisega</w:t>
      </w:r>
      <w:r w:rsidRPr="00672C84">
        <w:rPr>
          <w:rFonts w:ascii="Times New Roman" w:hAnsi="Times New Roman" w:cs="Times New Roman"/>
          <w:sz w:val="24"/>
          <w:szCs w:val="24"/>
        </w:rPr>
        <w:t xml:space="preserve"> </w:t>
      </w:r>
      <w:r w:rsidRPr="00D06721">
        <w:rPr>
          <w:rFonts w:ascii="Times New Roman" w:hAnsi="Times New Roman" w:cs="Times New Roman"/>
          <w:sz w:val="24"/>
          <w:szCs w:val="24"/>
        </w:rPr>
        <w:t xml:space="preserve">seotud </w:t>
      </w:r>
      <w:r w:rsidR="00387BAD">
        <w:rPr>
          <w:rFonts w:ascii="Times New Roman" w:hAnsi="Times New Roman" w:cs="Times New Roman"/>
          <w:sz w:val="24"/>
          <w:szCs w:val="24"/>
        </w:rPr>
        <w:t>kontroll</w:t>
      </w:r>
      <w:r w:rsidR="00E2569E">
        <w:rPr>
          <w:rFonts w:ascii="Times New Roman" w:hAnsi="Times New Roman" w:cs="Times New Roman"/>
          <w:sz w:val="24"/>
          <w:szCs w:val="24"/>
        </w:rPr>
        <w:t>i</w:t>
      </w:r>
      <w:r w:rsidRPr="00D06721">
        <w:rPr>
          <w:rFonts w:ascii="Times New Roman" w:hAnsi="Times New Roman" w:cs="Times New Roman"/>
          <w:sz w:val="24"/>
          <w:szCs w:val="24"/>
        </w:rPr>
        <w:t>toimingu</w:t>
      </w:r>
      <w:r w:rsidR="00511FDC">
        <w:rPr>
          <w:rFonts w:ascii="Times New Roman" w:hAnsi="Times New Roman" w:cs="Times New Roman"/>
          <w:sz w:val="24"/>
          <w:szCs w:val="24"/>
        </w:rPr>
        <w:t>d</w:t>
      </w:r>
      <w:r w:rsidRPr="00D06721">
        <w:rPr>
          <w:rFonts w:ascii="Times New Roman" w:hAnsi="Times New Roman" w:cs="Times New Roman"/>
          <w:sz w:val="24"/>
          <w:szCs w:val="24"/>
        </w:rPr>
        <w:t>;</w:t>
      </w:r>
    </w:p>
    <w:p w14:paraId="19A827AB" w14:textId="337CAD7B" w:rsidR="008F7C0F" w:rsidRPr="001C45E6" w:rsidRDefault="008F7C0F" w:rsidP="008F7C0F">
      <w:pPr>
        <w:jc w:val="both"/>
        <w:rPr>
          <w:rFonts w:ascii="Times New Roman" w:hAnsi="Times New Roman" w:cs="Times New Roman"/>
          <w:sz w:val="24"/>
          <w:szCs w:val="24"/>
        </w:rPr>
      </w:pPr>
      <w:r w:rsidRPr="00672C84">
        <w:rPr>
          <w:rFonts w:ascii="Times New Roman" w:hAnsi="Times New Roman" w:cs="Times New Roman"/>
          <w:sz w:val="24"/>
          <w:szCs w:val="24"/>
        </w:rPr>
        <w:t xml:space="preserve">2) Euroopa Parlamendi ja nõukogu määruse (EL) 2016/2031 artikli 98 lõike 3 alusel puidust pakkematerjali ning puidu ja muu objekti </w:t>
      </w:r>
      <w:commentRangeStart w:id="141"/>
      <w:r w:rsidRPr="00672C84">
        <w:rPr>
          <w:rFonts w:ascii="Times New Roman" w:hAnsi="Times New Roman" w:cs="Times New Roman"/>
          <w:sz w:val="24"/>
          <w:szCs w:val="24"/>
        </w:rPr>
        <w:t>töötlemise</w:t>
      </w:r>
      <w:del w:id="142" w:author="Inge Mehide - JUSTDIGI" w:date="2025-11-24T11:46:00Z" w16du:dateUtc="2025-11-24T09:46:00Z">
        <w:r w:rsidRPr="00672C84" w:rsidDel="00C57A3C">
          <w:rPr>
            <w:rFonts w:ascii="Times New Roman" w:hAnsi="Times New Roman" w:cs="Times New Roman"/>
            <w:sz w:val="24"/>
            <w:szCs w:val="24"/>
          </w:rPr>
          <w:delText>ga</w:delText>
        </w:r>
      </w:del>
      <w:r w:rsidRPr="00672C84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41"/>
      <w:r w:rsidR="006E39BD">
        <w:rPr>
          <w:rStyle w:val="Kommentaariviide"/>
        </w:rPr>
        <w:commentReference w:id="141"/>
      </w:r>
      <w:r w:rsidRPr="00672C84">
        <w:rPr>
          <w:rFonts w:ascii="Times New Roman" w:hAnsi="Times New Roman" w:cs="Times New Roman"/>
          <w:sz w:val="24"/>
          <w:szCs w:val="24"/>
        </w:rPr>
        <w:t xml:space="preserve">ja vastavusmärgiga märgistamise ning puidust pakkematerjali parandamise nõuetekohasuse </w:t>
      </w:r>
      <w:r w:rsidR="00870A85">
        <w:rPr>
          <w:rFonts w:ascii="Times New Roman" w:hAnsi="Times New Roman" w:cs="Times New Roman"/>
          <w:sz w:val="24"/>
          <w:szCs w:val="24"/>
        </w:rPr>
        <w:t>ametlik kontroll</w:t>
      </w:r>
      <w:r w:rsidRPr="00672C84">
        <w:rPr>
          <w:rFonts w:ascii="Times New Roman" w:hAnsi="Times New Roman" w:cs="Times New Roman"/>
          <w:sz w:val="24"/>
          <w:szCs w:val="24"/>
        </w:rPr>
        <w:t>.</w:t>
      </w:r>
    </w:p>
    <w:p w14:paraId="50FC0E9D" w14:textId="77777777" w:rsidR="008F7C0F" w:rsidRDefault="008F7C0F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D6B7B50" w14:textId="16E38316" w:rsidR="00C11715" w:rsidRPr="00455052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(3) </w:t>
      </w:r>
      <w:r w:rsidR="00F9608B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F9608B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eatamis- või loakohustusega ettevõtja </w:t>
      </w:r>
      <w:r w:rsidR="00700D80">
        <w:rPr>
          <w:rFonts w:ascii="Times New Roman" w:eastAsia="Times New Roman" w:hAnsi="Times New Roman" w:cs="Times New Roman"/>
          <w:sz w:val="24"/>
          <w:szCs w:val="24"/>
          <w:lang w:eastAsia="et-EE"/>
        </w:rPr>
        <w:t>maksab</w:t>
      </w:r>
      <w:r w:rsidR="00F9608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järelevalvetasu </w:t>
      </w:r>
      <w:r w:rsidR="00A370FD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Euroopa Parlamendi ja nõukogu määruse (EL) 2017/625 artikli 47 lõike 1 punktis c nimetatud taime, taimse saaduse või muu objekti nõuetekohasuse </w:t>
      </w:r>
      <w:r w:rsidR="002507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4015C1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</w:t>
      </w:r>
      <w:r w:rsidR="00A370FD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>toimingu tegemise eest piiripunktis või sama määruse artikli 53 lõike 1 punktis a nimetatud kontrollipunktis või artikli 79 lõike 2 punktis c nimetatud juhul.</w:t>
      </w:r>
    </w:p>
    <w:p w14:paraId="1F66A513" w14:textId="77777777" w:rsidR="00C11715" w:rsidRPr="00455052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FD78ADE" w14:textId="2A203A05" w:rsidR="00C11715" w:rsidRPr="005F270F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143" w:name="_Hlk192058045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(4) 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220363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aimekaitsevahendi </w:t>
      </w:r>
      <w:proofErr w:type="spellStart"/>
      <w:r w:rsidR="00220363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>turulelaskmise</w:t>
      </w:r>
      <w:proofErr w:type="spellEnd"/>
      <w:r w:rsidR="00220363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>, turustamise ja kasutamise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ga tegelev e</w:t>
      </w:r>
      <w:r w:rsidR="008E32C8">
        <w:rPr>
          <w:rFonts w:ascii="Times New Roman" w:eastAsia="Times New Roman" w:hAnsi="Times New Roman" w:cs="Times New Roman"/>
          <w:sz w:val="24"/>
          <w:szCs w:val="24"/>
          <w:lang w:eastAsia="et-EE"/>
        </w:rPr>
        <w:t>ttevõtja</w:t>
      </w:r>
      <w:r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00D80">
        <w:rPr>
          <w:rFonts w:ascii="Times New Roman" w:eastAsia="Times New Roman" w:hAnsi="Times New Roman" w:cs="Times New Roman"/>
          <w:sz w:val="24"/>
          <w:szCs w:val="24"/>
          <w:lang w:eastAsia="et-EE"/>
        </w:rPr>
        <w:t>maksab</w:t>
      </w:r>
      <w:r w:rsidR="00700D80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järelevalvetasu </w:t>
      </w:r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taimekaitsevahendi </w:t>
      </w:r>
      <w:proofErr w:type="spellStart"/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>turulelaskmise</w:t>
      </w:r>
      <w:proofErr w:type="spellEnd"/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turustamise ja kasutamise </w:t>
      </w:r>
      <w:r w:rsidR="008E32C8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nõuetekohasuse </w:t>
      </w:r>
      <w:r w:rsidR="0025072D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üle </w:t>
      </w:r>
      <w:r w:rsidR="004015C1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</w:t>
      </w:r>
      <w:r w:rsidR="008E32C8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>toimingu</w:t>
      </w:r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tegemise eest</w:t>
      </w:r>
      <w:r w:rsidR="008E32C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D842E7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Parlamendi ja nõukogu määruse (EL) 2017/625 artikli 79 lõike 2 punktis c nimetatud juh</w:t>
      </w:r>
      <w:r w:rsidR="00511FDC">
        <w:rPr>
          <w:rFonts w:ascii="Times New Roman" w:eastAsia="Times New Roman" w:hAnsi="Times New Roman" w:cs="Times New Roman"/>
          <w:sz w:val="24"/>
          <w:szCs w:val="24"/>
          <w:lang w:eastAsia="et-EE"/>
        </w:rPr>
        <w:t>ul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bookmarkEnd w:id="143"/>
    <w:p w14:paraId="2C9CBC8C" w14:textId="77777777" w:rsidR="00C11715" w:rsidRDefault="00C11715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C62A765" w14:textId="58461664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) Järelevalvetasu maksmiseks kohustatud isik (edaspidi </w:t>
      </w:r>
      <w:r w:rsidRPr="001C45E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t-EE"/>
        </w:rPr>
        <w:t>kohustatud isik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on isik, kelle suhtes on tehtud </w:t>
      </w:r>
      <w:r w:rsidRPr="00067E52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järelevalvetoiming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2FBC9AB8" w14:textId="77777777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t-EE"/>
        </w:rPr>
      </w:pPr>
      <w:bookmarkStart w:id="144" w:name="para44b1lg3"/>
    </w:p>
    <w:bookmarkEnd w:id="144"/>
    <w:p w14:paraId="71885431" w14:textId="45ECB169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Mitu kohustatud isikut vastutavad ühise </w:t>
      </w:r>
      <w:r w:rsidRPr="00067E52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järelevalvetoimingu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tegemise eest järelevalvetasu maksmise korral solidaarselt.</w:t>
      </w:r>
    </w:p>
    <w:p w14:paraId="1612C35B" w14:textId="77777777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t-EE"/>
        </w:rPr>
      </w:pPr>
      <w:bookmarkStart w:id="145" w:name="para44b1lg4"/>
    </w:p>
    <w:bookmarkEnd w:id="145"/>
    <w:p w14:paraId="68DD2EBB" w14:textId="24680765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7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) Euroopa Parlamendi ja nõukogu määruse (EL) 2017/625 artikli 79 lõikes 1 nimetatud juh</w:t>
      </w:r>
      <w:r w:rsidR="00511FDC">
        <w:rPr>
          <w:rFonts w:ascii="Times New Roman" w:eastAsia="Times New Roman" w:hAnsi="Times New Roman" w:cs="Times New Roman"/>
          <w:sz w:val="24"/>
          <w:szCs w:val="24"/>
          <w:lang w:eastAsia="et-EE"/>
        </w:rPr>
        <w:t>ul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võetakse järelevalvetasu sama määruse IV lisas kehtestatud määras.</w:t>
      </w:r>
    </w:p>
    <w:p w14:paraId="0D43CD6E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0E4B0D" w14:textId="1D13A378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C11715">
        <w:rPr>
          <w:rFonts w:ascii="Times New Roman" w:hAnsi="Times New Roman" w:cs="Times New Roman"/>
          <w:sz w:val="24"/>
          <w:szCs w:val="24"/>
        </w:rPr>
        <w:t>8</w:t>
      </w:r>
      <w:r w:rsidRPr="001C45E6">
        <w:rPr>
          <w:rFonts w:ascii="Times New Roman" w:hAnsi="Times New Roman" w:cs="Times New Roman"/>
          <w:sz w:val="24"/>
          <w:szCs w:val="24"/>
        </w:rPr>
        <w:t>) Järelevalvetasu võetakse</w:t>
      </w:r>
      <w:r w:rsidR="003E1356">
        <w:rPr>
          <w:rFonts w:ascii="Times New Roman" w:hAnsi="Times New Roman" w:cs="Times New Roman"/>
          <w:sz w:val="24"/>
          <w:szCs w:val="24"/>
        </w:rPr>
        <w:t xml:space="preserve"> </w:t>
      </w:r>
      <w:r w:rsidR="001A2311" w:rsidRPr="001A2311">
        <w:rPr>
          <w:rFonts w:ascii="Times New Roman" w:hAnsi="Times New Roman" w:cs="Times New Roman"/>
          <w:sz w:val="24"/>
          <w:szCs w:val="24"/>
        </w:rPr>
        <w:t xml:space="preserve">Euroopa Parlamendi ja nõukogu määruse (EL) 2017/625 artikli 79 lõike 2 punktis c </w:t>
      </w:r>
      <w:r w:rsidR="001A2311">
        <w:rPr>
          <w:rFonts w:ascii="Times New Roman" w:hAnsi="Times New Roman" w:cs="Times New Roman"/>
          <w:sz w:val="24"/>
          <w:szCs w:val="24"/>
        </w:rPr>
        <w:t xml:space="preserve">ja </w:t>
      </w:r>
      <w:r w:rsidR="003E1356">
        <w:rPr>
          <w:rFonts w:ascii="Times New Roman" w:hAnsi="Times New Roman" w:cs="Times New Roman"/>
          <w:sz w:val="24"/>
          <w:szCs w:val="24"/>
        </w:rPr>
        <w:t>käesoleva paragrahvi</w:t>
      </w:r>
      <w:r w:rsidR="00672C84">
        <w:rPr>
          <w:rFonts w:ascii="Times New Roman" w:hAnsi="Times New Roman" w:cs="Times New Roman"/>
          <w:sz w:val="24"/>
          <w:szCs w:val="24"/>
        </w:rPr>
        <w:t xml:space="preserve"> lõi</w:t>
      </w:r>
      <w:r w:rsidR="001A2311">
        <w:rPr>
          <w:rFonts w:ascii="Times New Roman" w:hAnsi="Times New Roman" w:cs="Times New Roman"/>
          <w:sz w:val="24"/>
          <w:szCs w:val="24"/>
        </w:rPr>
        <w:t>kes</w:t>
      </w:r>
      <w:r w:rsidR="001A2311" w:rsidDel="00814E78">
        <w:rPr>
          <w:rFonts w:ascii="Times New Roman" w:hAnsi="Times New Roman" w:cs="Times New Roman"/>
          <w:sz w:val="24"/>
          <w:szCs w:val="24"/>
        </w:rPr>
        <w:t xml:space="preserve"> </w:t>
      </w:r>
      <w:r w:rsidR="00672C84">
        <w:rPr>
          <w:rFonts w:ascii="Times New Roman" w:hAnsi="Times New Roman" w:cs="Times New Roman"/>
          <w:sz w:val="24"/>
          <w:szCs w:val="24"/>
        </w:rPr>
        <w:t xml:space="preserve">2 nimetatud </w:t>
      </w:r>
      <w:r w:rsidR="003E1356"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="00672C84">
        <w:rPr>
          <w:rFonts w:ascii="Times New Roman" w:hAnsi="Times New Roman" w:cs="Times New Roman"/>
          <w:sz w:val="24"/>
          <w:szCs w:val="24"/>
        </w:rPr>
        <w:t xml:space="preserve">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 </w:t>
      </w:r>
      <w:r w:rsidR="00672C84">
        <w:rPr>
          <w:rFonts w:ascii="Times New Roman" w:hAnsi="Times New Roman" w:cs="Times New Roman"/>
          <w:sz w:val="24"/>
          <w:szCs w:val="24"/>
        </w:rPr>
        <w:t>eest</w:t>
      </w:r>
      <w:r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Pr="00D06721">
        <w:rPr>
          <w:rFonts w:ascii="Times New Roman" w:hAnsi="Times New Roman" w:cs="Times New Roman"/>
          <w:sz w:val="24"/>
          <w:szCs w:val="24"/>
        </w:rPr>
        <w:t>tunnitasuna</w:t>
      </w:r>
      <w:r w:rsidR="00B2317A">
        <w:rPr>
          <w:rFonts w:ascii="Arial" w:hAnsi="Arial" w:cs="Arial"/>
          <w:color w:val="202020"/>
          <w:sz w:val="21"/>
          <w:szCs w:val="21"/>
          <w:shd w:val="clear" w:color="auto" w:fill="FFFFFF"/>
        </w:rPr>
        <w:t>.</w:t>
      </w:r>
      <w:r w:rsidRPr="001C45E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Kui </w:t>
      </w:r>
      <w:r w:rsidRPr="00191A92">
        <w:rPr>
          <w:rFonts w:ascii="Times New Roman" w:hAnsi="Times New Roman" w:cs="Times New Roman"/>
          <w:sz w:val="24"/>
          <w:szCs w:val="24"/>
        </w:rPr>
        <w:t>tuvastatud</w:t>
      </w:r>
      <w:r w:rsidRPr="001C45E6">
        <w:rPr>
          <w:rFonts w:ascii="Times New Roman" w:hAnsi="Times New Roman" w:cs="Times New Roman"/>
          <w:sz w:val="24"/>
          <w:szCs w:val="24"/>
        </w:rPr>
        <w:t xml:space="preserve"> nõuete rikkumisega seoses on vaja teha laboratoor</w:t>
      </w:r>
      <w:r w:rsidR="004015C1">
        <w:rPr>
          <w:rFonts w:ascii="Times New Roman" w:hAnsi="Times New Roman" w:cs="Times New Roman"/>
          <w:sz w:val="24"/>
          <w:szCs w:val="24"/>
        </w:rPr>
        <w:t>ne</w:t>
      </w:r>
      <w:r w:rsidRPr="001C45E6">
        <w:rPr>
          <w:rFonts w:ascii="Times New Roman" w:hAnsi="Times New Roman" w:cs="Times New Roman"/>
          <w:sz w:val="24"/>
          <w:szCs w:val="24"/>
        </w:rPr>
        <w:t xml:space="preserve"> lisauuring, maksab kohustatud isik</w:t>
      </w:r>
      <w:r w:rsidRPr="001C45E6" w:rsidDel="00AA4E66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ka </w:t>
      </w:r>
      <w:r w:rsidR="004015C1">
        <w:rPr>
          <w:rFonts w:ascii="Times New Roman" w:hAnsi="Times New Roman" w:cs="Times New Roman"/>
          <w:sz w:val="24"/>
          <w:szCs w:val="24"/>
        </w:rPr>
        <w:t>selle</w:t>
      </w:r>
      <w:r w:rsidR="004015C1"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uuringu </w:t>
      </w:r>
      <w:r w:rsidR="00511FDC">
        <w:rPr>
          <w:rFonts w:ascii="Times New Roman" w:hAnsi="Times New Roman" w:cs="Times New Roman"/>
          <w:sz w:val="24"/>
          <w:szCs w:val="24"/>
        </w:rPr>
        <w:t>tegemise kulud</w:t>
      </w:r>
      <w:r w:rsidRPr="001C45E6">
        <w:rPr>
          <w:rFonts w:ascii="Times New Roman" w:hAnsi="Times New Roman" w:cs="Times New Roman"/>
          <w:sz w:val="24"/>
          <w:szCs w:val="24"/>
        </w:rPr>
        <w:t>.</w:t>
      </w:r>
    </w:p>
    <w:p w14:paraId="3855C16D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CC2C58" w14:textId="2BC8B3BF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BA12AE">
        <w:rPr>
          <w:rFonts w:ascii="Times New Roman" w:hAnsi="Times New Roman" w:cs="Times New Roman"/>
          <w:sz w:val="24"/>
          <w:szCs w:val="24"/>
        </w:rPr>
        <w:t>9</w:t>
      </w:r>
      <w:r w:rsidRPr="001C45E6">
        <w:rPr>
          <w:rFonts w:ascii="Times New Roman" w:hAnsi="Times New Roman" w:cs="Times New Roman"/>
          <w:sz w:val="24"/>
          <w:szCs w:val="24"/>
        </w:rPr>
        <w:t>) Kohustatud isik maksab tunnitasu</w:t>
      </w:r>
      <w:r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Pr="00067E52">
        <w:rPr>
          <w:rFonts w:ascii="Times New Roman" w:hAnsi="Times New Roman" w:cs="Times New Roman"/>
          <w:sz w:val="24"/>
          <w:szCs w:val="24"/>
        </w:rPr>
        <w:t>järelevalvetoimingu</w:t>
      </w:r>
      <w:r w:rsidRPr="00860D9D">
        <w:rPr>
          <w:rFonts w:ascii="Times New Roman" w:hAnsi="Times New Roman" w:cs="Times New Roman"/>
          <w:sz w:val="24"/>
          <w:szCs w:val="24"/>
        </w:rPr>
        <w:t xml:space="preserve"> tegemisele kulunud aja eest</w:t>
      </w:r>
      <w:bookmarkStart w:id="146" w:name="_Hlk192069935"/>
      <w:r w:rsidR="00911AB3">
        <w:rPr>
          <w:rFonts w:ascii="Times New Roman" w:hAnsi="Times New Roman" w:cs="Times New Roman"/>
          <w:sz w:val="24"/>
          <w:szCs w:val="24"/>
        </w:rPr>
        <w:t xml:space="preserve">, </w:t>
      </w:r>
      <w:r w:rsidR="00911AB3" w:rsidRPr="00911AB3">
        <w:rPr>
          <w:rFonts w:ascii="Times New Roman" w:hAnsi="Times New Roman" w:cs="Times New Roman"/>
          <w:sz w:val="24"/>
          <w:szCs w:val="24"/>
        </w:rPr>
        <w:t> kuid mitte rohkem kui kaheksa tunni eest järelevalvetoimingu kohta</w:t>
      </w:r>
      <w:bookmarkEnd w:id="146"/>
      <w:r w:rsidRPr="00860D9D">
        <w:rPr>
          <w:rFonts w:ascii="Times New Roman" w:hAnsi="Times New Roman" w:cs="Times New Roman"/>
          <w:sz w:val="24"/>
          <w:szCs w:val="24"/>
        </w:rPr>
        <w:t>.</w:t>
      </w:r>
      <w:r w:rsidR="000E038D" w:rsidRPr="00E52C88">
        <w:rPr>
          <w:rFonts w:ascii="Times New Roman" w:hAnsi="Times New Roman" w:cs="Times New Roman"/>
          <w:sz w:val="24"/>
          <w:szCs w:val="24"/>
        </w:rPr>
        <w:t xml:space="preserve"> </w:t>
      </w:r>
      <w:r w:rsidRPr="004F7FB1">
        <w:rPr>
          <w:rFonts w:ascii="Times New Roman" w:hAnsi="Times New Roman" w:cs="Times New Roman"/>
          <w:sz w:val="24"/>
          <w:szCs w:val="24"/>
        </w:rPr>
        <w:t>J</w:t>
      </w:r>
      <w:r w:rsidRPr="001C45E6">
        <w:rPr>
          <w:rFonts w:ascii="Times New Roman" w:hAnsi="Times New Roman" w:cs="Times New Roman"/>
          <w:sz w:val="24"/>
          <w:szCs w:val="24"/>
        </w:rPr>
        <w:t>ärelevalvetoimingu tegemisele kulunud aeg arvestatakse poole tunni täpsusega. Arvesse ei võeta järelevalvetoimingu tegemise paika kohalesõiduks kulunud aega.</w:t>
      </w:r>
    </w:p>
    <w:p w14:paraId="67CE1457" w14:textId="77777777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EF4EC8" w14:textId="271DC952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BA12AE">
        <w:rPr>
          <w:rFonts w:ascii="Times New Roman" w:hAnsi="Times New Roman" w:cs="Times New Roman"/>
          <w:sz w:val="24"/>
          <w:szCs w:val="24"/>
        </w:rPr>
        <w:t>10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Pr="00860D9D">
        <w:rPr>
          <w:rFonts w:ascii="Times New Roman" w:hAnsi="Times New Roman" w:cs="Times New Roman"/>
          <w:sz w:val="24"/>
          <w:szCs w:val="24"/>
        </w:rPr>
        <w:t>Tunnitasu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määra arvutamise aluseks võetakse Euroopa Parlamendi ja nõukogu määruse (EL) 2017/625 </w:t>
      </w:r>
      <w:r w:rsidRPr="00860D9D">
        <w:rPr>
          <w:rFonts w:ascii="Times New Roman" w:hAnsi="Times New Roman" w:cs="Times New Roman"/>
          <w:sz w:val="24"/>
          <w:szCs w:val="24"/>
        </w:rPr>
        <w:t>artiklis 81 nimetatud kulud, mis on seotud Põllumajandus- ja Toiduameti taimetervise</w:t>
      </w:r>
      <w:r w:rsidR="007C7853">
        <w:rPr>
          <w:rFonts w:ascii="Times New Roman" w:hAnsi="Times New Roman" w:cs="Times New Roman"/>
          <w:sz w:val="24"/>
          <w:szCs w:val="24"/>
        </w:rPr>
        <w:t xml:space="preserve"> ja</w:t>
      </w:r>
      <w:r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="007C7853" w:rsidRPr="00860D9D">
        <w:rPr>
          <w:rFonts w:ascii="Times New Roman" w:hAnsi="Times New Roman" w:cs="Times New Roman"/>
          <w:sz w:val="24"/>
          <w:szCs w:val="24"/>
        </w:rPr>
        <w:t xml:space="preserve">taimekaitse </w:t>
      </w:r>
      <w:r w:rsidRPr="00860D9D">
        <w:rPr>
          <w:rFonts w:ascii="Times New Roman" w:hAnsi="Times New Roman" w:cs="Times New Roman"/>
          <w:sz w:val="24"/>
          <w:szCs w:val="24"/>
        </w:rPr>
        <w:t>valdkonna järelevalvetoimingute tegemisega.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="00E66154" w:rsidRPr="00860D9D">
        <w:rPr>
          <w:rFonts w:ascii="Times New Roman" w:hAnsi="Times New Roman" w:cs="Times New Roman"/>
          <w:sz w:val="24"/>
          <w:szCs w:val="24"/>
        </w:rPr>
        <w:t>J</w:t>
      </w:r>
      <w:r w:rsidRPr="00860D9D">
        <w:rPr>
          <w:rFonts w:ascii="Times New Roman" w:hAnsi="Times New Roman" w:cs="Times New Roman"/>
          <w:sz w:val="24"/>
          <w:szCs w:val="24"/>
        </w:rPr>
        <w:t xml:space="preserve">ärelevalvetoimingute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tegemisega </w:t>
      </w:r>
      <w:r w:rsidRPr="00860D9D">
        <w:rPr>
          <w:rFonts w:ascii="Times New Roman" w:hAnsi="Times New Roman" w:cs="Times New Roman"/>
          <w:sz w:val="24"/>
          <w:szCs w:val="24"/>
        </w:rPr>
        <w:t xml:space="preserve">seotud töötasu ja majanduskulu, sealhulgas </w:t>
      </w:r>
      <w:r w:rsidR="00235115">
        <w:rPr>
          <w:rFonts w:ascii="Times New Roman" w:hAnsi="Times New Roman" w:cs="Times New Roman"/>
          <w:sz w:val="24"/>
          <w:szCs w:val="24"/>
        </w:rPr>
        <w:t>sõidu</w:t>
      </w:r>
      <w:r w:rsidRPr="00860D9D">
        <w:rPr>
          <w:rFonts w:ascii="Times New Roman" w:hAnsi="Times New Roman" w:cs="Times New Roman"/>
          <w:sz w:val="24"/>
          <w:szCs w:val="24"/>
        </w:rPr>
        <w:t xml:space="preserve">kulu arvutamisel lähtutakse tegelikust kulust tunnitasu määra </w:t>
      </w:r>
      <w:r w:rsidR="00977106">
        <w:rPr>
          <w:rFonts w:ascii="Times New Roman" w:hAnsi="Times New Roman" w:cs="Times New Roman"/>
          <w:sz w:val="24"/>
          <w:szCs w:val="24"/>
        </w:rPr>
        <w:t>kehtestamise</w:t>
      </w:r>
      <w:r w:rsidR="00977106"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Pr="00860D9D">
        <w:rPr>
          <w:rFonts w:ascii="Times New Roman" w:hAnsi="Times New Roman" w:cs="Times New Roman"/>
          <w:sz w:val="24"/>
          <w:szCs w:val="24"/>
        </w:rPr>
        <w:t>kvartalile eelnenud nelja kvartali jooksul.</w:t>
      </w:r>
      <w:r w:rsidRPr="004F7FB1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Nimetatud ajavahemikul </w:t>
      </w:r>
      <w:r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tegemisega </w:t>
      </w:r>
      <w:r w:rsidRPr="001C45E6">
        <w:rPr>
          <w:rFonts w:ascii="Times New Roman" w:hAnsi="Times New Roman" w:cs="Times New Roman"/>
          <w:sz w:val="24"/>
          <w:szCs w:val="24"/>
        </w:rPr>
        <w:t xml:space="preserve">seotud kogukulu jagatakse samal ajavahemikul </w:t>
      </w:r>
      <w:r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Pr="001C45E6">
        <w:rPr>
          <w:rFonts w:ascii="Times New Roman" w:hAnsi="Times New Roman" w:cs="Times New Roman"/>
          <w:sz w:val="24"/>
          <w:szCs w:val="24"/>
        </w:rPr>
        <w:t xml:space="preserve"> tegemisele, välja arvatud laborianalüüside ja uuringute tegemi</w:t>
      </w:r>
      <w:r w:rsidR="004D02F9">
        <w:rPr>
          <w:rFonts w:ascii="Times New Roman" w:hAnsi="Times New Roman" w:cs="Times New Roman"/>
          <w:sz w:val="24"/>
          <w:szCs w:val="24"/>
        </w:rPr>
        <w:t>s</w:t>
      </w:r>
      <w:r w:rsidR="00235115">
        <w:rPr>
          <w:rFonts w:ascii="Times New Roman" w:hAnsi="Times New Roman" w:cs="Times New Roman"/>
          <w:sz w:val="24"/>
          <w:szCs w:val="24"/>
        </w:rPr>
        <w:t>e</w:t>
      </w:r>
      <w:r w:rsidR="004D02F9">
        <w:rPr>
          <w:rFonts w:ascii="Times New Roman" w:hAnsi="Times New Roman" w:cs="Times New Roman"/>
          <w:sz w:val="24"/>
          <w:szCs w:val="24"/>
        </w:rPr>
        <w:t>le</w:t>
      </w:r>
      <w:r w:rsidRPr="001C45E6">
        <w:rPr>
          <w:rFonts w:ascii="Times New Roman" w:hAnsi="Times New Roman" w:cs="Times New Roman"/>
          <w:sz w:val="24"/>
          <w:szCs w:val="24"/>
        </w:rPr>
        <w:t xml:space="preserve"> kulunud töötundidega.</w:t>
      </w:r>
    </w:p>
    <w:p w14:paraId="0930EFFD" w14:textId="77777777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B76C14" w14:textId="023B59D7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(1</w:t>
      </w:r>
      <w:r w:rsidR="00BA12AE">
        <w:rPr>
          <w:rFonts w:ascii="Times New Roman" w:hAnsi="Times New Roman" w:cs="Times New Roman"/>
          <w:sz w:val="24"/>
          <w:szCs w:val="24"/>
        </w:rPr>
        <w:t>1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="00E66154" w:rsidRPr="00067E52">
        <w:rPr>
          <w:rFonts w:ascii="Times New Roman" w:hAnsi="Times New Roman" w:cs="Times New Roman"/>
          <w:sz w:val="24"/>
          <w:szCs w:val="24"/>
        </w:rPr>
        <w:t>J</w:t>
      </w:r>
      <w:r w:rsidRPr="00067E52">
        <w:rPr>
          <w:rFonts w:ascii="Times New Roman" w:hAnsi="Times New Roman" w:cs="Times New Roman"/>
          <w:sz w:val="24"/>
          <w:szCs w:val="24"/>
        </w:rPr>
        <w:t>ärelevalvetoimingu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860D9D">
        <w:rPr>
          <w:rFonts w:ascii="Times New Roman" w:hAnsi="Times New Roman" w:cs="Times New Roman"/>
          <w:sz w:val="24"/>
          <w:szCs w:val="24"/>
        </w:rPr>
        <w:t>tegemise eest võetava tunnitasu määra igaks aastaks kehtestab valdkonna eest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>vastutav minister määrusega.</w:t>
      </w:r>
    </w:p>
    <w:p w14:paraId="59A66CA1" w14:textId="77777777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5A05E" w14:textId="23B9AB41" w:rsidR="00706B3C" w:rsidRPr="00453948" w:rsidRDefault="00706B3C" w:rsidP="00FD4145">
      <w:pPr>
        <w:jc w:val="both"/>
        <w:rPr>
          <w:sz w:val="24"/>
          <w:szCs w:val="24"/>
        </w:rPr>
      </w:pPr>
      <w:r w:rsidRPr="00D06721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</w:rPr>
        <w:t>§ 87</w:t>
      </w:r>
      <w:r w:rsidRPr="004F7FB1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  <w:vertAlign w:val="superscript"/>
        </w:rPr>
        <w:t>12</w:t>
      </w:r>
      <w:r w:rsidRPr="00706B3C">
        <w:rPr>
          <w:rStyle w:val="Tugev"/>
          <w:sz w:val="24"/>
          <w:szCs w:val="24"/>
          <w:bdr w:val="none" w:sz="0" w:space="0" w:color="auto" w:frame="1"/>
        </w:rPr>
        <w:t>.</w:t>
      </w:r>
      <w:r w:rsidR="00F83F9A">
        <w:rPr>
          <w:rStyle w:val="Tugev"/>
          <w:sz w:val="24"/>
          <w:szCs w:val="24"/>
          <w:bdr w:val="none" w:sz="0" w:space="0" w:color="auto" w:frame="1"/>
        </w:rPr>
        <w:t xml:space="preserve"> </w:t>
      </w:r>
      <w:r w:rsidRPr="00D06721">
        <w:rPr>
          <w:rFonts w:ascii="Times New Roman" w:hAnsi="Times New Roman" w:cs="Times New Roman"/>
          <w:b/>
          <w:sz w:val="24"/>
          <w:szCs w:val="24"/>
        </w:rPr>
        <w:t>Järelevalvetasu maksmine</w:t>
      </w:r>
    </w:p>
    <w:p w14:paraId="5EF60293" w14:textId="0C55CEC1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5644C161" w14:textId="32B985C8" w:rsidR="00AE0E10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bookmarkStart w:id="147" w:name="_Hlk172015648"/>
      <w:r w:rsidRPr="001C45E6">
        <w:t xml:space="preserve">(1) </w:t>
      </w:r>
      <w:r w:rsidR="00AE0E10">
        <w:t>K</w:t>
      </w:r>
      <w:r w:rsidR="00D13FB9">
        <w:t>ohustatud isik maksab k</w:t>
      </w:r>
      <w:r w:rsidR="00AE0E10">
        <w:t xml:space="preserve">äesoleva seaduse § </w:t>
      </w:r>
      <w:r w:rsidR="00AE0E10" w:rsidRPr="00AE0E10">
        <w:t>87</w:t>
      </w:r>
      <w:r w:rsidR="00AE0E10" w:rsidRPr="00AE0E10">
        <w:rPr>
          <w:vertAlign w:val="superscript"/>
        </w:rPr>
        <w:t>11</w:t>
      </w:r>
      <w:r w:rsidR="00AE0E10">
        <w:t xml:space="preserve"> lõigetes 1 ja 2</w:t>
      </w:r>
      <w:r w:rsidRPr="001C45E6">
        <w:t xml:space="preserve"> nimetatud </w:t>
      </w:r>
      <w:r w:rsidR="00AE0E10">
        <w:t xml:space="preserve">järelevalvetasu </w:t>
      </w:r>
      <w:r w:rsidRPr="001C45E6">
        <w:t xml:space="preserve">Põllumajandus- ja Toiduameti esitatud järelevalvetasu sissenõudmise otsuses määratud summas Rahandusministeeriumi riigikassa kontsernikonto koosseisus olevale Põllumajandus- ja Toiduameti </w:t>
      </w:r>
      <w:r w:rsidR="00D345F7">
        <w:t>panga</w:t>
      </w:r>
      <w:r w:rsidRPr="001C45E6">
        <w:t>kontole. Euroopa Parlamendi ja nõukogu määruse (EL) 2017/625 artikli 79 lõikes 1 nimetatud juh</w:t>
      </w:r>
      <w:r w:rsidR="001D7980">
        <w:t>ul</w:t>
      </w:r>
      <w:r w:rsidRPr="001C45E6">
        <w:t xml:space="preserve"> võib kohustatud isik maksta järelevalvetasu tolliasutuse kassasse.</w:t>
      </w:r>
      <w:bookmarkEnd w:id="147"/>
    </w:p>
    <w:p w14:paraId="337CBBD0" w14:textId="77777777" w:rsidR="00AE0E10" w:rsidRPr="001C45E6" w:rsidRDefault="00AE0E10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765BC5F9" w14:textId="3CA23ACA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>(2) Euroopa Parlamendi ja nõukogu määruse (EL) 2017/625 artikli 79 lõikes 1 nimetatud juh</w:t>
      </w:r>
      <w:r w:rsidR="001D7980">
        <w:t>ul</w:t>
      </w:r>
      <w:r w:rsidRPr="001C45E6">
        <w:t xml:space="preserve"> võib Põllumajandus- ja Toiduamet </w:t>
      </w:r>
      <w:r w:rsidRPr="007C7853">
        <w:t>küllaldase garantii korral või juhul, kui kohustatud isik on varem maksnud järelevalvetasu õiges suuruses ja õigel ajal,</w:t>
      </w:r>
      <w:r w:rsidRPr="001C45E6">
        <w:t xml:space="preserve"> vabastada kohustatud isiku järelevalvetasu maksmisest enne kaubasaadetise liiduvälisest riigist Eestisse toimetamise lubamist </w:t>
      </w:r>
      <w:r w:rsidR="005B7AB4">
        <w:t xml:space="preserve">ühtse sisseveodokumendi </w:t>
      </w:r>
      <w:r w:rsidR="001D7980">
        <w:t>alusel</w:t>
      </w:r>
      <w:r w:rsidRPr="001C45E6">
        <w:t>.</w:t>
      </w:r>
    </w:p>
    <w:p w14:paraId="39C6CC4E" w14:textId="7777777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1A98A714" w14:textId="52F3D9A6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D71306">
        <w:t>(3) Euroopa Parlamendi ja nõukogu määruse (EL) 2017/625 artikli 79 lõike 2 punktis c</w:t>
      </w:r>
      <w:del w:id="148" w:author="Inge Mehide - JUSTDIGI" w:date="2025-11-24T11:54:00Z" w16du:dateUtc="2025-11-24T09:54:00Z">
        <w:r w:rsidRPr="00D71306" w:rsidDel="0082350B">
          <w:delText xml:space="preserve"> </w:delText>
        </w:r>
        <w:commentRangeStart w:id="149"/>
        <w:r w:rsidRPr="00D71306" w:rsidDel="0082350B">
          <w:delText>sätestatud juhul</w:delText>
        </w:r>
      </w:del>
      <w:commentRangeEnd w:id="149"/>
      <w:r w:rsidR="008D19D8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49"/>
      </w:r>
      <w:r w:rsidR="00235115">
        <w:t>,</w:t>
      </w:r>
      <w:r w:rsidRPr="00D71306">
        <w:t xml:space="preserve"> käesoleva seaduse § </w:t>
      </w:r>
      <w:r w:rsidR="008F7C0F" w:rsidRPr="00D71306">
        <w:t>87</w:t>
      </w:r>
      <w:r w:rsidRPr="00D71306">
        <w:rPr>
          <w:vertAlign w:val="superscript"/>
        </w:rPr>
        <w:t>1</w:t>
      </w:r>
      <w:r w:rsidR="008F7C0F" w:rsidRPr="00D71306">
        <w:rPr>
          <w:vertAlign w:val="superscript"/>
        </w:rPr>
        <w:t>1</w:t>
      </w:r>
      <w:r w:rsidRPr="00D71306">
        <w:t xml:space="preserve"> lõikes </w:t>
      </w:r>
      <w:r w:rsidR="005A2F37">
        <w:t>2</w:t>
      </w:r>
      <w:r w:rsidRPr="00D71306">
        <w:rPr>
          <w:vertAlign w:val="superscript"/>
        </w:rPr>
        <w:t xml:space="preserve"> </w:t>
      </w:r>
      <w:r w:rsidRPr="00D71306">
        <w:t>ning käesoleva paragrahvi lõikes 2 sätestatud juhul teeb Põllumajandus- ja Toiduamet eelmise kalendrikuu jooksul tehtu</w:t>
      </w:r>
      <w:r w:rsidR="005D4B91">
        <w:t>d</w:t>
      </w:r>
      <w:r w:rsidRPr="00D71306">
        <w:t xml:space="preserve"> </w:t>
      </w:r>
      <w:r w:rsidRPr="00D71306">
        <w:lastRenderedPageBreak/>
        <w:t>järelevalvetoimingute eest järelevalvetasu sissenõudmise otsuse iga kalendrikuu kümnendaks kuupäevaks.</w:t>
      </w:r>
    </w:p>
    <w:p w14:paraId="6D4E5C77" w14:textId="4FA4482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723E35E4" w14:textId="7777777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>(4) Järelevalvetasu sissenõudmise otsus toimetatakse kohustatud isikule kätte viie tööpäeva jooksul otsuse tegemisest arvates.</w:t>
      </w:r>
    </w:p>
    <w:p w14:paraId="57A664FC" w14:textId="42760F48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257D0CD0" w14:textId="35E539C6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 xml:space="preserve">(5) Käesoleva paragrahvi lõikes 3 sätestatud juhul </w:t>
      </w:r>
      <w:r w:rsidRPr="007E48AE">
        <w:t xml:space="preserve">kannab </w:t>
      </w:r>
      <w:r w:rsidRPr="001C45E6">
        <w:t xml:space="preserve">kohustatud isik järelevalvetasu sissenõudmise otsuses määratud summa </w:t>
      </w:r>
      <w:r w:rsidRPr="007E48AE">
        <w:t>üle</w:t>
      </w:r>
      <w:r w:rsidRPr="001C45E6">
        <w:t xml:space="preserve"> otsuses näidatud </w:t>
      </w:r>
      <w:r w:rsidR="007E48AE">
        <w:t>panga</w:t>
      </w:r>
      <w:r w:rsidRPr="001C45E6">
        <w:t>kontole kümne tööpäeva jooksul järelevalvetasu sissenõudmise otsuse saamisest arvates.</w:t>
      </w:r>
    </w:p>
    <w:p w14:paraId="641E10D4" w14:textId="77777777" w:rsidR="00706B3C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33AC8E97" w14:textId="239508CF" w:rsidR="00706B3C" w:rsidRPr="008F7C0F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  <w:r w:rsidRPr="001C45E6">
        <w:t>(6) Järelevalvetasu maksmise ja maksmise kontrollimise korra kehtestab </w:t>
      </w:r>
      <w:r w:rsidR="00ED66C5" w:rsidRPr="003A6F90">
        <w:rPr>
          <w:bdr w:val="none" w:sz="0" w:space="0" w:color="auto" w:frame="1"/>
        </w:rPr>
        <w:t>valdkonna eest vastutav minister</w:t>
      </w:r>
      <w:r w:rsidRPr="001C45E6">
        <w:t> määrusega.</w:t>
      </w:r>
    </w:p>
    <w:p w14:paraId="65F5BC5A" w14:textId="77777777" w:rsidR="00706B3C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0E8DF427" w14:textId="10F1F219" w:rsidR="00706B3C" w:rsidRPr="001C45E6" w:rsidRDefault="00706B3C" w:rsidP="008F7C0F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 xml:space="preserve">(7) </w:t>
      </w:r>
      <w:r w:rsidRPr="001C45E6">
        <w:rPr>
          <w:shd w:val="clear" w:color="auto" w:fill="FFFFFF"/>
        </w:rPr>
        <w:t>Kui kohustatud isik ei maksa järelevalvetasu käesoleva paragrahvi lõikes 5 nimetatud tähtaja jooksul, on Põllumajandus- ja Toiduametil õigus anda järelevalvetasu sissenõudmise otsus sundtäitmisele täitemenetluse seadustikus sätestatud korras.</w:t>
      </w:r>
    </w:p>
    <w:p w14:paraId="2F9F20CA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65685" w14:textId="64AFA817" w:rsidR="008F7C0F" w:rsidRPr="00D06721" w:rsidRDefault="008F7C0F" w:rsidP="00D06721">
      <w:pPr>
        <w:rPr>
          <w:sz w:val="24"/>
          <w:szCs w:val="24"/>
        </w:rPr>
      </w:pPr>
      <w:r w:rsidRPr="007D1773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§ </w:t>
      </w:r>
      <w:bookmarkStart w:id="150" w:name="_Hlk176360802"/>
      <w:r w:rsidRPr="00FD4145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</w:rPr>
        <w:t>87</w:t>
      </w:r>
      <w:r w:rsidRPr="00FD4145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  <w:vertAlign w:val="superscript"/>
        </w:rPr>
        <w:t>13</w:t>
      </w:r>
      <w:bookmarkEnd w:id="150"/>
      <w:r w:rsidRPr="00FD4145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="00F83F9A">
        <w:rPr>
          <w:rStyle w:val="Tugev"/>
          <w:color w:val="000000"/>
          <w:sz w:val="24"/>
          <w:szCs w:val="24"/>
          <w:bdr w:val="none" w:sz="0" w:space="0" w:color="auto" w:frame="1"/>
        </w:rPr>
        <w:t xml:space="preserve"> </w:t>
      </w:r>
      <w:r w:rsidRPr="00FD4145">
        <w:rPr>
          <w:rFonts w:ascii="Times New Roman" w:hAnsi="Times New Roman" w:cs="Times New Roman"/>
          <w:b/>
          <w:bCs/>
          <w:sz w:val="24"/>
          <w:szCs w:val="24"/>
        </w:rPr>
        <w:t>Enammakstud järelevalvetasu tagastamine</w:t>
      </w:r>
    </w:p>
    <w:p w14:paraId="20808591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5651FA2A" w14:textId="75C1A269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>(1) Enammakstud järelevalvetasu tagastatakse, kui järelevalvetasu on makstud ettenähtust suuremas summas.</w:t>
      </w:r>
    </w:p>
    <w:p w14:paraId="6E151254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21F712E6" w14:textId="1E6A3A62" w:rsidR="008F7C0F" w:rsidRPr="00F20191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8F7C0F">
        <w:rPr>
          <w:color w:val="202020"/>
        </w:rPr>
        <w:t xml:space="preserve">(2) Kohustatud isikul on õigus taotleda enammakstud järelevalvetasu tagastamist selle </w:t>
      </w:r>
      <w:r w:rsidR="00A2160C">
        <w:rPr>
          <w:color w:val="202020"/>
        </w:rPr>
        <w:t>maksmise</w:t>
      </w:r>
      <w:r w:rsidR="00A2160C" w:rsidRPr="008F7C0F">
        <w:rPr>
          <w:color w:val="202020"/>
        </w:rPr>
        <w:t xml:space="preserve"> </w:t>
      </w:r>
      <w:r w:rsidRPr="008F7C0F">
        <w:rPr>
          <w:color w:val="202020"/>
        </w:rPr>
        <w:t>päevast alates kahe aasta jooksul.</w:t>
      </w:r>
    </w:p>
    <w:p w14:paraId="24287AAE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1E9CBBC7" w14:textId="69CD80F9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 xml:space="preserve">(3) </w:t>
      </w:r>
      <w:r w:rsidR="000020FC">
        <w:rPr>
          <w:color w:val="202020"/>
        </w:rPr>
        <w:t>Enammakstud j</w:t>
      </w:r>
      <w:r w:rsidRPr="008F7C0F">
        <w:rPr>
          <w:color w:val="202020"/>
        </w:rPr>
        <w:t>ärelevalvetasu tagastamise taotlemiseks esitab kohustatud isik Põllumajandus- ja Toiduametile sellekohase kirjaliku taotluse ja järelevalvetasu maksmist tõendava dokumendi.</w:t>
      </w:r>
    </w:p>
    <w:p w14:paraId="764F51E4" w14:textId="77777777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247A9B43" w14:textId="24284564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 xml:space="preserve">(4) Põllumajandus- ja Toiduamet teeb </w:t>
      </w:r>
      <w:r w:rsidR="001D7980">
        <w:rPr>
          <w:color w:val="202020"/>
        </w:rPr>
        <w:t xml:space="preserve">enammakstud </w:t>
      </w:r>
      <w:r w:rsidR="001D7980" w:rsidRPr="008F7C0F">
        <w:rPr>
          <w:color w:val="202020"/>
        </w:rPr>
        <w:t xml:space="preserve">järelevalvetasu tagastamise või </w:t>
      </w:r>
      <w:r w:rsidR="001D7980">
        <w:rPr>
          <w:color w:val="202020"/>
        </w:rPr>
        <w:t>tagastamisest</w:t>
      </w:r>
      <w:r w:rsidR="001D7980" w:rsidRPr="008F7C0F">
        <w:rPr>
          <w:color w:val="202020"/>
        </w:rPr>
        <w:t xml:space="preserve"> keeldumise otsuse </w:t>
      </w:r>
      <w:r w:rsidR="001D7980">
        <w:rPr>
          <w:color w:val="202020"/>
        </w:rPr>
        <w:t>kümne</w:t>
      </w:r>
      <w:r w:rsidR="001D7980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tööpäeva jooksul </w:t>
      </w:r>
      <w:r w:rsidR="001D7980">
        <w:rPr>
          <w:color w:val="202020"/>
        </w:rPr>
        <w:t xml:space="preserve">käesoleva paragrahvi lõikes 3 nimetatud </w:t>
      </w:r>
      <w:r w:rsidRPr="008F7C0F">
        <w:rPr>
          <w:color w:val="202020"/>
        </w:rPr>
        <w:t>taotluse saamise</w:t>
      </w:r>
      <w:r w:rsidR="00465A12">
        <w:rPr>
          <w:color w:val="202020"/>
        </w:rPr>
        <w:t>st arvates</w:t>
      </w:r>
      <w:r w:rsidRPr="008F7C0F">
        <w:rPr>
          <w:color w:val="202020"/>
        </w:rPr>
        <w:t xml:space="preserve">. </w:t>
      </w:r>
      <w:r w:rsidR="001D7980">
        <w:rPr>
          <w:color w:val="202020"/>
        </w:rPr>
        <w:t>Enammakstud j</w:t>
      </w:r>
      <w:r w:rsidRPr="008F7C0F">
        <w:rPr>
          <w:color w:val="202020"/>
        </w:rPr>
        <w:t>ärelevalvetasu ei tagastata, kui isikul puudub õigus tagasimakse</w:t>
      </w:r>
      <w:r w:rsidR="001D7980">
        <w:rPr>
          <w:color w:val="202020"/>
        </w:rPr>
        <w:t>t saada</w:t>
      </w:r>
      <w:r w:rsidRPr="008F7C0F" w:rsidDel="001D7980">
        <w:rPr>
          <w:color w:val="202020"/>
        </w:rPr>
        <w:t xml:space="preserve"> </w:t>
      </w:r>
      <w:r w:rsidRPr="008F7C0F">
        <w:rPr>
          <w:color w:val="202020"/>
        </w:rPr>
        <w:t xml:space="preserve">või kui ei ole võimalik kindlaks teha järelevalvetasu maksnud isikut või isikut, kelle eest on järelevalvetasu makstud. </w:t>
      </w:r>
      <w:r w:rsidR="003D6E8A">
        <w:rPr>
          <w:color w:val="202020"/>
        </w:rPr>
        <w:t>Enammakstud</w:t>
      </w:r>
      <w:r w:rsidR="003D6E8A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järelevalvetasu kantakse üle </w:t>
      </w:r>
      <w:r w:rsidR="001D7980">
        <w:rPr>
          <w:color w:val="202020"/>
        </w:rPr>
        <w:t xml:space="preserve">käesoleva paragrahvi lõikes 3 nimetatud </w:t>
      </w:r>
      <w:r w:rsidRPr="008F7C0F">
        <w:rPr>
          <w:color w:val="202020"/>
        </w:rPr>
        <w:t xml:space="preserve">taotluses märgitud pangakontole </w:t>
      </w:r>
      <w:r w:rsidR="001D7980">
        <w:rPr>
          <w:color w:val="202020"/>
        </w:rPr>
        <w:t>kümne</w:t>
      </w:r>
      <w:r w:rsidR="001D7980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kalendripäeva jooksul </w:t>
      </w:r>
      <w:r w:rsidR="001D7980">
        <w:rPr>
          <w:color w:val="202020"/>
        </w:rPr>
        <w:t xml:space="preserve">enammakstud </w:t>
      </w:r>
      <w:r w:rsidRPr="008F7C0F">
        <w:rPr>
          <w:color w:val="202020"/>
        </w:rPr>
        <w:t>järelevalvetasu tagastamise otsuse tegemisest arvates.</w:t>
      </w:r>
    </w:p>
    <w:p w14:paraId="7DDC79EF" w14:textId="7EF6CCBE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3F1CAB95" w14:textId="48D63EBF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rStyle w:val="mm"/>
          <w:color w:val="202020"/>
          <w:bdr w:val="none" w:sz="0" w:space="0" w:color="auto" w:frame="1"/>
        </w:rPr>
      </w:pPr>
      <w:r w:rsidRPr="008F7C0F">
        <w:rPr>
          <w:color w:val="202020"/>
        </w:rPr>
        <w:t>(5) Enammakstud järelevalvetasu tagastamise korra kehtestab </w:t>
      </w:r>
      <w:r w:rsidR="00F72D7B" w:rsidRPr="003A6F90">
        <w:rPr>
          <w:color w:val="202020"/>
          <w:bdr w:val="none" w:sz="0" w:space="0" w:color="auto" w:frame="1"/>
        </w:rPr>
        <w:t>valdkonna eest vastutav minister</w:t>
      </w:r>
      <w:r w:rsidR="007D1773">
        <w:rPr>
          <w:color w:val="202020"/>
        </w:rPr>
        <w:t xml:space="preserve"> </w:t>
      </w:r>
      <w:r w:rsidRPr="008F7C0F">
        <w:rPr>
          <w:color w:val="202020"/>
        </w:rPr>
        <w:t>määrusega.</w:t>
      </w:r>
      <w:del w:id="151" w:author="Inge Mehide - JUSTDIGI" w:date="2025-11-24T11:58:00Z" w16du:dateUtc="2025-11-24T09:58:00Z">
        <w:r w:rsidR="00465A12" w:rsidRPr="00FF3589" w:rsidDel="00D23A8D">
          <w:rPr>
            <w:bCs/>
            <w:szCs w:val="20"/>
          </w:rPr>
          <w:delText>”</w:delText>
        </w:r>
      </w:del>
      <w:ins w:id="152" w:author="Inge Mehide - JUSTDIGI" w:date="2025-11-24T11:58:00Z" w16du:dateUtc="2025-11-24T09:58:00Z">
        <w:r w:rsidR="00D23A8D">
          <w:rPr>
            <w:bCs/>
            <w:szCs w:val="20"/>
          </w:rPr>
          <w:t>“</w:t>
        </w:r>
      </w:ins>
      <w:r w:rsidR="006B49D3">
        <w:rPr>
          <w:color w:val="202020"/>
        </w:rPr>
        <w:t>;</w:t>
      </w:r>
    </w:p>
    <w:p w14:paraId="0E7C4967" w14:textId="77777777" w:rsidR="003C342F" w:rsidRPr="00F20191" w:rsidRDefault="003C342F" w:rsidP="00ED66C5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9D1567B" w14:textId="3414498D" w:rsidR="00CC7739" w:rsidRPr="00D06721" w:rsidRDefault="00B94FA4" w:rsidP="00ED66C5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</w:t>
      </w:r>
      <w:r w:rsidR="00626E1B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6</w:t>
      </w:r>
      <w:r w:rsidR="004826B7" w:rsidRPr="00ED66C5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88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 xml:space="preserve">2 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lõi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ge</w:t>
      </w:r>
      <w:r w:rsidR="00CC7739" w:rsidRPr="00D0672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9</w:t>
      </w:r>
      <w:r w:rsidR="00C132AA" w:rsidRPr="00D0672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tunnistatakse kehtetuks;</w:t>
      </w:r>
    </w:p>
    <w:p w14:paraId="6C75F862" w14:textId="26CCBE19" w:rsidR="00CC7739" w:rsidRPr="00F20191" w:rsidRDefault="00CC7739" w:rsidP="00ED66C5">
      <w:pPr>
        <w:rPr>
          <w:rFonts w:ascii="Times New Roman" w:hAnsi="Times New Roman" w:cs="Times New Roman"/>
          <w:sz w:val="24"/>
          <w:szCs w:val="24"/>
        </w:rPr>
      </w:pPr>
    </w:p>
    <w:p w14:paraId="0FDFBDA2" w14:textId="13AD0F50" w:rsidR="00393263" w:rsidRPr="00CB16CB" w:rsidRDefault="00567CC0" w:rsidP="00CB16C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3" w:name="_Hlk155699775"/>
      <w:bookmarkStart w:id="154" w:name="_Hlk155772593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26E1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E6139" w:rsidRPr="00CB16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E6139">
        <w:rPr>
          <w:rFonts w:ascii="Times New Roman" w:hAnsi="Times New Roman" w:cs="Times New Roman"/>
          <w:sz w:val="24"/>
          <w:szCs w:val="24"/>
        </w:rPr>
        <w:t xml:space="preserve"> </w:t>
      </w:r>
      <w:r w:rsidR="00393263" w:rsidRPr="00CB16CB">
        <w:rPr>
          <w:rFonts w:ascii="Times New Roman" w:hAnsi="Times New Roman" w:cs="Times New Roman"/>
          <w:sz w:val="24"/>
          <w:szCs w:val="24"/>
        </w:rPr>
        <w:t>paragrahvi 88</w:t>
      </w:r>
      <w:r w:rsidR="00393263" w:rsidRPr="00CB16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93263" w:rsidRPr="00CB16CB">
        <w:rPr>
          <w:rFonts w:ascii="Times New Roman" w:hAnsi="Times New Roman" w:cs="Times New Roman"/>
          <w:sz w:val="24"/>
          <w:szCs w:val="24"/>
        </w:rPr>
        <w:t xml:space="preserve"> täiendatakse lõikega 10 järgmises sõnastuses:</w:t>
      </w:r>
    </w:p>
    <w:p w14:paraId="6B96F307" w14:textId="77777777" w:rsidR="00A06B4D" w:rsidRDefault="00A06B4D" w:rsidP="009A46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658C76" w14:textId="5D8F817E" w:rsidR="00393263" w:rsidRDefault="00E64D75" w:rsidP="009A46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393263" w:rsidRPr="00393263">
        <w:rPr>
          <w:rFonts w:ascii="Times New Roman" w:hAnsi="Times New Roman" w:cs="Times New Roman"/>
          <w:sz w:val="24"/>
          <w:szCs w:val="24"/>
        </w:rPr>
        <w:t>(</w:t>
      </w:r>
      <w:r w:rsidR="00393263">
        <w:rPr>
          <w:rFonts w:ascii="Times New Roman" w:hAnsi="Times New Roman" w:cs="Times New Roman"/>
          <w:sz w:val="24"/>
          <w:szCs w:val="24"/>
        </w:rPr>
        <w:t>10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) </w:t>
      </w:r>
      <w:r w:rsidR="00622767">
        <w:rPr>
          <w:rFonts w:ascii="Times New Roman" w:hAnsi="Times New Roman" w:cs="Times New Roman"/>
          <w:sz w:val="24"/>
          <w:szCs w:val="24"/>
        </w:rPr>
        <w:t>Põllumajandus- ja Toiduametil</w:t>
      </w:r>
      <w:r w:rsidR="00622767" w:rsidRPr="00393263">
        <w:rPr>
          <w:rFonts w:ascii="Times New Roman" w:hAnsi="Times New Roman" w:cs="Times New Roman"/>
          <w:sz w:val="24"/>
          <w:szCs w:val="24"/>
        </w:rPr>
        <w:t xml:space="preserve"> 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on õigus teha kontrolltehing käesoleva seaduse §-s </w:t>
      </w:r>
      <w:r w:rsidR="00393263">
        <w:rPr>
          <w:rFonts w:ascii="Times New Roman" w:hAnsi="Times New Roman" w:cs="Times New Roman"/>
          <w:sz w:val="24"/>
          <w:szCs w:val="24"/>
        </w:rPr>
        <w:t>88</w:t>
      </w:r>
      <w:r w:rsidR="0039326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 sätestatud korras</w:t>
      </w:r>
      <w:r w:rsidR="00393263">
        <w:rPr>
          <w:rFonts w:ascii="Times New Roman" w:hAnsi="Times New Roman" w:cs="Times New Roman"/>
          <w:sz w:val="24"/>
          <w:szCs w:val="24"/>
        </w:rPr>
        <w:t>.</w:t>
      </w:r>
      <w:del w:id="155" w:author="Inge Mehide - JUSTDIGI" w:date="2025-11-24T11:59:00Z" w16du:dateUtc="2025-11-24T09:59:00Z">
        <w:r w:rsidR="007175D5" w:rsidRPr="00291C3C" w:rsidDel="00372232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156" w:author="Inge Mehide - JUSTDIGI" w:date="2025-11-24T11:59:00Z" w16du:dateUtc="2025-11-24T09:59:00Z">
        <w:r w:rsidR="00372232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7175D5">
        <w:rPr>
          <w:rFonts w:ascii="Times New Roman" w:hAnsi="Times New Roman" w:cs="Times New Roman"/>
          <w:sz w:val="24"/>
          <w:szCs w:val="24"/>
        </w:rPr>
        <w:t>;</w:t>
      </w:r>
    </w:p>
    <w:p w14:paraId="66C2374A" w14:textId="77777777" w:rsidR="00733F52" w:rsidRDefault="00733F52" w:rsidP="009A46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954739" w14:textId="21C4009B" w:rsidR="00733F52" w:rsidRPr="00CB16CB" w:rsidRDefault="00567CC0" w:rsidP="00CB16CB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3</w:t>
      </w:r>
      <w:r w:rsidR="00626E1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8</w:t>
      </w:r>
      <w:r w:rsidR="002E6139" w:rsidRPr="00CB16C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2E61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seadust täiendatakse §-ga </w:t>
      </w:r>
      <w:bookmarkStart w:id="157" w:name="_Hlk144305283"/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>88</w:t>
      </w:r>
      <w:r w:rsidR="00733F52" w:rsidRPr="00CB16C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3</w:t>
      </w:r>
      <w:bookmarkEnd w:id="157"/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järgmises sõnastuses:</w:t>
      </w:r>
    </w:p>
    <w:p w14:paraId="165A3D28" w14:textId="77777777" w:rsidR="00A06B4D" w:rsidRDefault="00A06B4D" w:rsidP="00733F52">
      <w:pPr>
        <w:pStyle w:val="Loendilik"/>
        <w:tabs>
          <w:tab w:val="left" w:pos="142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A11985B" w14:textId="3B8C7466" w:rsidR="00733F52" w:rsidRPr="00733F52" w:rsidRDefault="007175D5" w:rsidP="00733F52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="00E47970" w:rsidRPr="007701F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</w:t>
      </w:r>
      <w:r w:rsidR="00E4797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33F52" w:rsidRPr="00733F5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88</w:t>
      </w:r>
      <w:r w:rsidR="00733F52" w:rsidRPr="00733F5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3</w:t>
      </w:r>
      <w:r w:rsidR="002E613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.</w:t>
      </w:r>
      <w:r w:rsidR="00733F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 xml:space="preserve"> </w:t>
      </w:r>
      <w:r w:rsidR="00733F52" w:rsidRPr="007E307E">
        <w:rPr>
          <w:rFonts w:ascii="Times New Roman" w:hAnsi="Times New Roman" w:cs="Times New Roman"/>
          <w:b/>
          <w:bCs/>
          <w:sz w:val="24"/>
          <w:szCs w:val="24"/>
        </w:rPr>
        <w:t>Kontrolltehing</w:t>
      </w:r>
    </w:p>
    <w:p w14:paraId="0FA60F1C" w14:textId="77777777" w:rsidR="002E6139" w:rsidRDefault="002E6139" w:rsidP="00733F52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para56b1lg1"/>
    </w:p>
    <w:p w14:paraId="3F4A2A18" w14:textId="432EE861" w:rsidR="00CE5CC4" w:rsidRPr="00A37AC8" w:rsidRDefault="00550F36" w:rsidP="00550F36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_Hlk155703127"/>
      <w:bookmarkEnd w:id="158"/>
      <w:r>
        <w:rPr>
          <w:rFonts w:ascii="Times New Roman" w:hAnsi="Times New Roman" w:cs="Times New Roman"/>
          <w:sz w:val="24"/>
          <w:szCs w:val="24"/>
        </w:rPr>
        <w:lastRenderedPageBreak/>
        <w:t xml:space="preserve">(1)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Põllumajandus- ja Toiduametil </w:t>
      </w:r>
      <w:r w:rsidR="00733F52" w:rsidRPr="00A37AC8">
        <w:rPr>
          <w:rFonts w:ascii="Times New Roman" w:hAnsi="Times New Roman" w:cs="Times New Roman"/>
          <w:sz w:val="24"/>
          <w:szCs w:val="24"/>
        </w:rPr>
        <w:t>on õigus teha kontrolltehing, kui käesoleva</w:t>
      </w:r>
      <w:r w:rsidR="001A362D" w:rsidRPr="00A37AC8">
        <w:rPr>
          <w:rFonts w:ascii="Times New Roman" w:hAnsi="Times New Roman" w:cs="Times New Roman"/>
          <w:sz w:val="24"/>
          <w:szCs w:val="24"/>
        </w:rPr>
        <w:t>s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seaduse</w:t>
      </w:r>
      <w:r w:rsidR="001A362D" w:rsidRPr="00A37AC8">
        <w:rPr>
          <w:rFonts w:ascii="Times New Roman" w:hAnsi="Times New Roman" w:cs="Times New Roman"/>
          <w:sz w:val="24"/>
          <w:szCs w:val="24"/>
        </w:rPr>
        <w:t>s või Euroopa Liidu õigusaktis</w:t>
      </w:r>
      <w:r w:rsidR="00AF089C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1A362D" w:rsidRPr="00A37AC8">
        <w:rPr>
          <w:rFonts w:ascii="Times New Roman" w:hAnsi="Times New Roman" w:cs="Times New Roman"/>
          <w:sz w:val="24"/>
          <w:szCs w:val="24"/>
        </w:rPr>
        <w:t>taimepassi ja selle väljastamise</w:t>
      </w:r>
      <w:r w:rsidR="00B22FC4" w:rsidRPr="00A37AC8">
        <w:rPr>
          <w:rFonts w:ascii="Times New Roman" w:hAnsi="Times New Roman" w:cs="Times New Roman"/>
          <w:sz w:val="24"/>
          <w:szCs w:val="24"/>
        </w:rPr>
        <w:t>,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6C5587" w:rsidRPr="00A37AC8">
        <w:rPr>
          <w:rFonts w:ascii="Times New Roman" w:hAnsi="Times New Roman" w:cs="Times New Roman"/>
          <w:sz w:val="24"/>
          <w:szCs w:val="24"/>
        </w:rPr>
        <w:t>s</w:t>
      </w:r>
      <w:r w:rsidR="00B22FC4" w:rsidRPr="00A37AC8">
        <w:rPr>
          <w:rFonts w:ascii="Times New Roman" w:hAnsi="Times New Roman" w:cs="Times New Roman"/>
          <w:sz w:val="24"/>
          <w:szCs w:val="24"/>
        </w:rPr>
        <w:t>eal</w:t>
      </w:r>
      <w:r w:rsidR="006C5587" w:rsidRPr="00A37AC8">
        <w:rPr>
          <w:rFonts w:ascii="Times New Roman" w:hAnsi="Times New Roman" w:cs="Times New Roman"/>
          <w:sz w:val="24"/>
          <w:szCs w:val="24"/>
        </w:rPr>
        <w:t>h</w:t>
      </w:r>
      <w:r w:rsidR="00B22FC4" w:rsidRPr="00A37AC8">
        <w:rPr>
          <w:rFonts w:ascii="Times New Roman" w:hAnsi="Times New Roman" w:cs="Times New Roman"/>
          <w:sz w:val="24"/>
          <w:szCs w:val="24"/>
        </w:rPr>
        <w:t>ulgas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kaitstava piirkonna</w:t>
      </w:r>
      <w:r w:rsidR="006C5587" w:rsidRPr="00A37AC8">
        <w:rPr>
          <w:rFonts w:ascii="Times New Roman" w:hAnsi="Times New Roman" w:cs="Times New Roman"/>
          <w:sz w:val="24"/>
          <w:szCs w:val="24"/>
        </w:rPr>
        <w:t xml:space="preserve"> kohta sätestatud nõuete,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taimekaitsevahendi </w:t>
      </w:r>
      <w:r w:rsidR="000A1EA6" w:rsidRPr="00A37AC8">
        <w:rPr>
          <w:rFonts w:ascii="Times New Roman" w:hAnsi="Times New Roman" w:cs="Times New Roman"/>
          <w:sz w:val="24"/>
          <w:szCs w:val="24"/>
        </w:rPr>
        <w:t xml:space="preserve">loa olemasolu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ning taimekaitsevahendi </w:t>
      </w:r>
      <w:proofErr w:type="spellStart"/>
      <w:r w:rsidR="001A362D" w:rsidRPr="00A37AC8">
        <w:rPr>
          <w:rFonts w:ascii="Times New Roman" w:hAnsi="Times New Roman" w:cs="Times New Roman"/>
          <w:sz w:val="24"/>
          <w:szCs w:val="24"/>
        </w:rPr>
        <w:t>turu</w:t>
      </w:r>
      <w:r w:rsidR="006C5587" w:rsidRPr="00A37AC8">
        <w:rPr>
          <w:rFonts w:ascii="Times New Roman" w:hAnsi="Times New Roman" w:cs="Times New Roman"/>
          <w:sz w:val="24"/>
          <w:szCs w:val="24"/>
        </w:rPr>
        <w:t>lelaskmise</w:t>
      </w:r>
      <w:proofErr w:type="spellEnd"/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ja 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turustamise </w:t>
      </w:r>
      <w:r w:rsidR="006C5587" w:rsidRPr="00A37AC8">
        <w:rPr>
          <w:rFonts w:ascii="Times New Roman" w:hAnsi="Times New Roman" w:cs="Times New Roman"/>
          <w:sz w:val="24"/>
          <w:szCs w:val="24"/>
        </w:rPr>
        <w:t xml:space="preserve">kohta kehtestatud 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nõuete täitmise üle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ei ole muul viisil võimalik </w:t>
      </w:r>
      <w:r w:rsidR="00733F52" w:rsidRPr="00A37AC8">
        <w:rPr>
          <w:rFonts w:ascii="Times New Roman" w:hAnsi="Times New Roman" w:cs="Times New Roman"/>
          <w:sz w:val="24"/>
          <w:szCs w:val="24"/>
        </w:rPr>
        <w:t>järelevalve</w:t>
      </w:r>
      <w:r w:rsidR="00366A1F" w:rsidRPr="00A37AC8">
        <w:rPr>
          <w:rFonts w:ascii="Times New Roman" w:hAnsi="Times New Roman" w:cs="Times New Roman"/>
          <w:sz w:val="24"/>
          <w:szCs w:val="24"/>
        </w:rPr>
        <w:t>t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60"/>
      <w:r w:rsidR="00733F52" w:rsidRPr="00A37AC8">
        <w:rPr>
          <w:rFonts w:ascii="Times New Roman" w:hAnsi="Times New Roman" w:cs="Times New Roman"/>
          <w:sz w:val="24"/>
          <w:szCs w:val="24"/>
        </w:rPr>
        <w:t>te</w:t>
      </w:r>
      <w:ins w:id="161" w:author="Inge Mehide - JUSTDIGI" w:date="2025-11-24T12:02:00Z" w16du:dateUtc="2025-11-24T10:02:00Z">
        <w:r w:rsidR="00225E99">
          <w:rPr>
            <w:rFonts w:ascii="Times New Roman" w:hAnsi="Times New Roman" w:cs="Times New Roman"/>
            <w:sz w:val="24"/>
            <w:szCs w:val="24"/>
          </w:rPr>
          <w:t>ha</w:t>
        </w:r>
      </w:ins>
      <w:commentRangeEnd w:id="160"/>
      <w:ins w:id="162" w:author="Inge Mehide - JUSTDIGI" w:date="2025-11-24T13:51:00Z" w16du:dateUtc="2025-11-24T11:51:00Z">
        <w:r w:rsidR="00020D08">
          <w:rPr>
            <w:rStyle w:val="Kommentaariviide"/>
          </w:rPr>
          <w:commentReference w:id="160"/>
        </w:r>
      </w:ins>
      <w:del w:id="163" w:author="Inge Mehide - JUSTDIGI" w:date="2025-11-24T12:02:00Z" w16du:dateUtc="2025-11-24T10:02:00Z">
        <w:r w:rsidR="00733F52" w:rsidRPr="00A37AC8" w:rsidDel="00225E99">
          <w:rPr>
            <w:rFonts w:ascii="Times New Roman" w:hAnsi="Times New Roman" w:cs="Times New Roman"/>
            <w:sz w:val="24"/>
            <w:szCs w:val="24"/>
          </w:rPr>
          <w:delText>osta</w:delText>
        </w:r>
        <w:r w:rsidR="002672F3" w:rsidRPr="00A37AC8" w:rsidDel="00225E99">
          <w:rPr>
            <w:rFonts w:ascii="Times New Roman" w:hAnsi="Times New Roman" w:cs="Times New Roman"/>
            <w:sz w:val="24"/>
            <w:szCs w:val="24"/>
          </w:rPr>
          <w:delText>da</w:delText>
        </w:r>
      </w:del>
      <w:r w:rsidR="00733F52" w:rsidRPr="00A37AC8">
        <w:rPr>
          <w:rFonts w:ascii="Times New Roman" w:hAnsi="Times New Roman" w:cs="Times New Roman"/>
          <w:sz w:val="24"/>
          <w:szCs w:val="24"/>
        </w:rPr>
        <w:t xml:space="preserve"> või </w:t>
      </w:r>
      <w:r w:rsidR="00027289" w:rsidRPr="00A37AC8">
        <w:rPr>
          <w:rFonts w:ascii="Times New Roman" w:hAnsi="Times New Roman" w:cs="Times New Roman"/>
          <w:sz w:val="24"/>
          <w:szCs w:val="24"/>
        </w:rPr>
        <w:t xml:space="preserve">see </w:t>
      </w:r>
      <w:r w:rsidR="00733F52" w:rsidRPr="00A37AC8">
        <w:rPr>
          <w:rFonts w:ascii="Times New Roman" w:hAnsi="Times New Roman" w:cs="Times New Roman"/>
          <w:sz w:val="24"/>
          <w:szCs w:val="24"/>
        </w:rPr>
        <w:t>on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733F52" w:rsidRPr="00A37AC8">
        <w:rPr>
          <w:rFonts w:ascii="Times New Roman" w:hAnsi="Times New Roman" w:cs="Times New Roman"/>
          <w:sz w:val="24"/>
          <w:szCs w:val="24"/>
        </w:rPr>
        <w:t>oluliselt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733F52" w:rsidRPr="00A37AC8">
        <w:rPr>
          <w:rFonts w:ascii="Times New Roman" w:hAnsi="Times New Roman" w:cs="Times New Roman"/>
          <w:sz w:val="24"/>
          <w:szCs w:val="24"/>
        </w:rPr>
        <w:t>raskendatud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 </w:t>
      </w:r>
      <w:bookmarkStart w:id="164" w:name="_Hlk157094604"/>
      <w:r w:rsidR="007701F8" w:rsidRPr="00A37AC8">
        <w:rPr>
          <w:rFonts w:ascii="Times New Roman" w:hAnsi="Times New Roman" w:cs="Times New Roman"/>
          <w:sz w:val="24"/>
          <w:szCs w:val="24"/>
        </w:rPr>
        <w:t xml:space="preserve">ning </w:t>
      </w:r>
      <w:r w:rsidR="00027289" w:rsidRPr="00A37AC8">
        <w:rPr>
          <w:rFonts w:ascii="Times New Roman" w:hAnsi="Times New Roman" w:cs="Times New Roman"/>
          <w:sz w:val="24"/>
          <w:szCs w:val="24"/>
        </w:rPr>
        <w:t xml:space="preserve">kontrolltehing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on vajalik </w:t>
      </w:r>
      <w:r w:rsidR="00311331" w:rsidRPr="00A37AC8">
        <w:rPr>
          <w:rFonts w:ascii="Times New Roman" w:hAnsi="Times New Roman" w:cs="Times New Roman"/>
          <w:sz w:val="24"/>
          <w:szCs w:val="24"/>
        </w:rPr>
        <w:t xml:space="preserve">olulise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ohu </w:t>
      </w:r>
      <w:r w:rsidR="00311331" w:rsidRPr="00A37AC8">
        <w:rPr>
          <w:rFonts w:ascii="Times New Roman" w:hAnsi="Times New Roman" w:cs="Times New Roman"/>
          <w:sz w:val="24"/>
          <w:szCs w:val="24"/>
        </w:rPr>
        <w:t>ennetamiseks</w:t>
      </w:r>
      <w:r w:rsidR="00BB44EF" w:rsidRPr="00A37AC8">
        <w:rPr>
          <w:rFonts w:ascii="Times New Roman" w:hAnsi="Times New Roman" w:cs="Times New Roman"/>
          <w:sz w:val="24"/>
          <w:szCs w:val="24"/>
        </w:rPr>
        <w:t xml:space="preserve">, </w:t>
      </w:r>
      <w:r w:rsidR="00371F8E" w:rsidRPr="00A37AC8">
        <w:rPr>
          <w:rFonts w:ascii="Times New Roman" w:hAnsi="Times New Roman" w:cs="Times New Roman"/>
          <w:sz w:val="24"/>
          <w:szCs w:val="24"/>
        </w:rPr>
        <w:t>väljaselgitamiseks</w:t>
      </w:r>
      <w:r w:rsidR="00311331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AC19E0" w:rsidRPr="00A37AC8">
        <w:rPr>
          <w:rFonts w:ascii="Times New Roman" w:hAnsi="Times New Roman" w:cs="Times New Roman"/>
          <w:sz w:val="24"/>
          <w:szCs w:val="24"/>
        </w:rPr>
        <w:t>või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B6362D" w:rsidRPr="00A37AC8">
        <w:rPr>
          <w:rFonts w:ascii="Times New Roman" w:hAnsi="Times New Roman" w:cs="Times New Roman"/>
          <w:sz w:val="24"/>
          <w:szCs w:val="24"/>
        </w:rPr>
        <w:t xml:space="preserve">tõrjumiseks või </w:t>
      </w:r>
      <w:r w:rsidR="001A362D" w:rsidRPr="00A37AC8">
        <w:rPr>
          <w:rFonts w:ascii="Times New Roman" w:hAnsi="Times New Roman" w:cs="Times New Roman"/>
          <w:sz w:val="24"/>
          <w:szCs w:val="24"/>
        </w:rPr>
        <w:t>korra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rikkumise </w:t>
      </w:r>
      <w:r w:rsidR="001A362D" w:rsidRPr="00A37AC8">
        <w:rPr>
          <w:rFonts w:ascii="Times New Roman" w:hAnsi="Times New Roman" w:cs="Times New Roman"/>
          <w:sz w:val="24"/>
          <w:szCs w:val="24"/>
        </w:rPr>
        <w:t>kõrvaldamiseks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</w:t>
      </w:r>
      <w:bookmarkEnd w:id="164"/>
      <w:r w:rsidR="00733F52" w:rsidRPr="00A37AC8">
        <w:rPr>
          <w:rFonts w:ascii="Times New Roman" w:hAnsi="Times New Roman" w:cs="Times New Roman"/>
          <w:sz w:val="24"/>
          <w:szCs w:val="24"/>
        </w:rPr>
        <w:t>käesoleva seaduse</w:t>
      </w:r>
      <w:r w:rsidR="00CD1E2F" w:rsidRPr="00A37AC8">
        <w:rPr>
          <w:rFonts w:ascii="Times New Roman" w:hAnsi="Times New Roman" w:cs="Times New Roman"/>
          <w:sz w:val="24"/>
          <w:szCs w:val="24"/>
        </w:rPr>
        <w:t xml:space="preserve"> §-</w:t>
      </w:r>
      <w:r w:rsidR="00733F52" w:rsidRPr="00A37AC8">
        <w:rPr>
          <w:rFonts w:ascii="Times New Roman" w:hAnsi="Times New Roman" w:cs="Times New Roman"/>
          <w:sz w:val="24"/>
          <w:szCs w:val="24"/>
        </w:rPr>
        <w:t>s</w:t>
      </w:r>
      <w:r w:rsidR="00CD1E2F" w:rsidRPr="00A37AC8">
        <w:rPr>
          <w:rFonts w:ascii="Times New Roman" w:hAnsi="Times New Roman" w:cs="Times New Roman"/>
          <w:sz w:val="24"/>
          <w:szCs w:val="24"/>
        </w:rPr>
        <w:t xml:space="preserve"> 88</w:t>
      </w:r>
      <w:r w:rsidR="00CD1E2F" w:rsidRPr="00A37AC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AC19E0" w:rsidRPr="00A37AC8">
        <w:rPr>
          <w:rFonts w:ascii="Times New Roman" w:hAnsi="Times New Roman" w:cs="Times New Roman"/>
          <w:sz w:val="24"/>
          <w:szCs w:val="24"/>
        </w:rPr>
        <w:t>juhtudel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6502AA" w14:textId="77777777" w:rsidR="00A37AC8" w:rsidRDefault="00A37AC8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09A7D95" w14:textId="5F882E4C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 xml:space="preserve">(2) Kontrolltehing on </w:t>
      </w:r>
      <w:r w:rsidR="00D91E10">
        <w:rPr>
          <w:rFonts w:ascii="Times New Roman" w:hAnsi="Times New Roman" w:cs="Times New Roman"/>
          <w:sz w:val="24"/>
          <w:szCs w:val="24"/>
        </w:rPr>
        <w:t xml:space="preserve">tsiviilõigusliku müügilepingu või muu </w:t>
      </w:r>
      <w:r w:rsidRPr="004C01A5">
        <w:rPr>
          <w:rFonts w:ascii="Times New Roman" w:hAnsi="Times New Roman" w:cs="Times New Roman"/>
          <w:sz w:val="24"/>
          <w:szCs w:val="24"/>
        </w:rPr>
        <w:t xml:space="preserve">võlaõigusliku tehingu tunnustega toiming, mille </w:t>
      </w:r>
      <w:r w:rsidR="00D91E10">
        <w:rPr>
          <w:rFonts w:ascii="Times New Roman" w:hAnsi="Times New Roman" w:cs="Times New Roman"/>
          <w:sz w:val="24"/>
          <w:szCs w:val="24"/>
        </w:rPr>
        <w:t>eesmärk on kontrollida õigusaktiga kehtestatud nõuetest kinnipidamist</w:t>
      </w:r>
      <w:r w:rsidR="00BE6015">
        <w:rPr>
          <w:rFonts w:ascii="Times New Roman" w:hAnsi="Times New Roman" w:cs="Times New Roman"/>
          <w:sz w:val="24"/>
          <w:szCs w:val="24"/>
        </w:rPr>
        <w:t>. Kontrolltehingut tehakse</w:t>
      </w:r>
      <w:r w:rsidR="00CE5CC4">
        <w:rPr>
          <w:rFonts w:ascii="Times New Roman" w:hAnsi="Times New Roman" w:cs="Times New Roman"/>
          <w:sz w:val="24"/>
          <w:szCs w:val="24"/>
        </w:rPr>
        <w:t xml:space="preserve"> muu</w:t>
      </w:r>
      <w:r w:rsidR="00C65E7F">
        <w:rPr>
          <w:rFonts w:ascii="Times New Roman" w:hAnsi="Times New Roman" w:cs="Times New Roman"/>
          <w:sz w:val="24"/>
          <w:szCs w:val="24"/>
        </w:rPr>
        <w:t xml:space="preserve"> </w:t>
      </w:r>
      <w:r w:rsidR="00CE5CC4">
        <w:rPr>
          <w:rFonts w:ascii="Times New Roman" w:hAnsi="Times New Roman" w:cs="Times New Roman"/>
          <w:sz w:val="24"/>
          <w:szCs w:val="24"/>
        </w:rPr>
        <w:t>hulgas</w:t>
      </w:r>
      <w:r w:rsidR="00D91E10">
        <w:rPr>
          <w:rFonts w:ascii="Times New Roman" w:hAnsi="Times New Roman" w:cs="Times New Roman"/>
          <w:sz w:val="24"/>
          <w:szCs w:val="24"/>
        </w:rPr>
        <w:t xml:space="preserve"> </w:t>
      </w:r>
      <w:bookmarkStart w:id="165" w:name="_Hlk192590814"/>
      <w:r w:rsidR="00D91E10">
        <w:rPr>
          <w:rFonts w:ascii="Times New Roman" w:hAnsi="Times New Roman" w:cs="Times New Roman"/>
          <w:sz w:val="24"/>
          <w:szCs w:val="24"/>
        </w:rPr>
        <w:t xml:space="preserve">veebilehel või muu sidevahendi </w:t>
      </w:r>
      <w:bookmarkEnd w:id="165"/>
      <w:r w:rsidR="00D91E10">
        <w:rPr>
          <w:rFonts w:ascii="Times New Roman" w:hAnsi="Times New Roman" w:cs="Times New Roman"/>
          <w:sz w:val="24"/>
          <w:szCs w:val="24"/>
        </w:rPr>
        <w:t>abil.</w:t>
      </w:r>
    </w:p>
    <w:p w14:paraId="1024B940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D0704E" w14:textId="5DDB399C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 xml:space="preserve">(3) Kontrolltehingut tegev </w:t>
      </w:r>
      <w:r w:rsidRPr="00D25756">
        <w:rPr>
          <w:rFonts w:ascii="Times New Roman" w:hAnsi="Times New Roman" w:cs="Times New Roman"/>
          <w:sz w:val="24"/>
          <w:szCs w:val="24"/>
        </w:rPr>
        <w:t>ametiisik</w:t>
      </w:r>
      <w:r w:rsidRPr="004C01A5">
        <w:rPr>
          <w:rFonts w:ascii="Times New Roman" w:hAnsi="Times New Roman" w:cs="Times New Roman"/>
          <w:sz w:val="24"/>
          <w:szCs w:val="24"/>
        </w:rPr>
        <w:t xml:space="preserve"> ei pea tehingu tegemisel 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ennast </w:t>
      </w:r>
      <w:r w:rsidRPr="004C01A5">
        <w:rPr>
          <w:rFonts w:ascii="Times New Roman" w:hAnsi="Times New Roman" w:cs="Times New Roman"/>
          <w:sz w:val="24"/>
          <w:szCs w:val="24"/>
        </w:rPr>
        <w:t xml:space="preserve">esitlema ega kandma vormiriietust, samuti ei pea </w:t>
      </w:r>
      <w:r w:rsidR="00C65E7F">
        <w:rPr>
          <w:rFonts w:ascii="Times New Roman" w:hAnsi="Times New Roman" w:cs="Times New Roman"/>
          <w:sz w:val="24"/>
          <w:szCs w:val="24"/>
        </w:rPr>
        <w:t>ta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 </w:t>
      </w:r>
      <w:r w:rsidRPr="004C01A5">
        <w:rPr>
          <w:rFonts w:ascii="Times New Roman" w:hAnsi="Times New Roman" w:cs="Times New Roman"/>
          <w:sz w:val="24"/>
          <w:szCs w:val="24"/>
        </w:rPr>
        <w:t>esitama ametitunnistust enne kontrolltehingu eesmärgi saavutamist.</w:t>
      </w:r>
    </w:p>
    <w:p w14:paraId="7CFC42DB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4713C7F" w14:textId="7C75F9BF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(4) Kontrolltehingu tegemisel ei või teha jälitustoimingu</w:t>
      </w:r>
      <w:r w:rsidR="00C65E7F">
        <w:rPr>
          <w:rFonts w:ascii="Times New Roman" w:hAnsi="Times New Roman" w:cs="Times New Roman"/>
          <w:sz w:val="24"/>
          <w:szCs w:val="24"/>
        </w:rPr>
        <w:t>t</w:t>
      </w:r>
      <w:r w:rsidRPr="004C01A5">
        <w:rPr>
          <w:rFonts w:ascii="Times New Roman" w:hAnsi="Times New Roman" w:cs="Times New Roman"/>
          <w:sz w:val="24"/>
          <w:szCs w:val="24"/>
        </w:rPr>
        <w:t xml:space="preserve">, kihutada isikut süüteo toimepanemisele ega panna 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toime </w:t>
      </w:r>
      <w:r w:rsidRPr="004C01A5">
        <w:rPr>
          <w:rFonts w:ascii="Times New Roman" w:hAnsi="Times New Roman" w:cs="Times New Roman"/>
          <w:sz w:val="24"/>
          <w:szCs w:val="24"/>
        </w:rPr>
        <w:t>süüteotunnustega tegu.</w:t>
      </w:r>
    </w:p>
    <w:p w14:paraId="664E92AC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4C6C78" w14:textId="47BEA268" w:rsidR="006D2EDE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AE7456">
        <w:rPr>
          <w:rFonts w:ascii="Times New Roman" w:hAnsi="Times New Roman" w:cs="Times New Roman"/>
          <w:sz w:val="24"/>
          <w:szCs w:val="24"/>
        </w:rPr>
        <w:t>5</w:t>
      </w:r>
      <w:r w:rsidRPr="004C01A5">
        <w:rPr>
          <w:rFonts w:ascii="Times New Roman" w:hAnsi="Times New Roman" w:cs="Times New Roman"/>
          <w:sz w:val="24"/>
          <w:szCs w:val="24"/>
        </w:rPr>
        <w:t xml:space="preserve">) </w:t>
      </w:r>
      <w:r w:rsidR="006D2EDE" w:rsidRPr="004C01A5">
        <w:rPr>
          <w:rFonts w:ascii="Times New Roman" w:hAnsi="Times New Roman" w:cs="Times New Roman"/>
          <w:sz w:val="24"/>
          <w:szCs w:val="24"/>
        </w:rPr>
        <w:t xml:space="preserve">Kui </w:t>
      </w:r>
      <w:r w:rsidR="006D2EDE">
        <w:rPr>
          <w:rFonts w:ascii="Times New Roman" w:hAnsi="Times New Roman" w:cs="Times New Roman"/>
          <w:sz w:val="24"/>
          <w:szCs w:val="24"/>
        </w:rPr>
        <w:t xml:space="preserve">taimekaitsevahendit müüakse </w:t>
      </w:r>
      <w:r w:rsidR="00E32FBD">
        <w:rPr>
          <w:rFonts w:ascii="Times New Roman" w:hAnsi="Times New Roman" w:cs="Times New Roman"/>
          <w:sz w:val="24"/>
          <w:szCs w:val="24"/>
        </w:rPr>
        <w:t>sidevahendi</w:t>
      </w:r>
      <w:r w:rsidR="00924BAD">
        <w:rPr>
          <w:rFonts w:ascii="Times New Roman" w:hAnsi="Times New Roman" w:cs="Times New Roman"/>
          <w:sz w:val="24"/>
          <w:szCs w:val="24"/>
        </w:rPr>
        <w:t xml:space="preserve"> abil</w:t>
      </w:r>
      <w:r w:rsidR="006D2EDE" w:rsidRPr="004C01A5">
        <w:rPr>
          <w:rFonts w:ascii="Times New Roman" w:hAnsi="Times New Roman" w:cs="Times New Roman"/>
          <w:sz w:val="24"/>
          <w:szCs w:val="24"/>
        </w:rPr>
        <w:t xml:space="preserve">, </w:t>
      </w:r>
      <w:r w:rsidR="006D2EDE" w:rsidRPr="002129D6">
        <w:rPr>
          <w:rFonts w:ascii="Times New Roman" w:hAnsi="Times New Roman" w:cs="Times New Roman"/>
          <w:sz w:val="24"/>
          <w:szCs w:val="24"/>
        </w:rPr>
        <w:t xml:space="preserve">võib ametiisik </w:t>
      </w:r>
      <w:r w:rsidR="006D2EDE">
        <w:rPr>
          <w:rFonts w:ascii="Times New Roman" w:hAnsi="Times New Roman" w:cs="Times New Roman"/>
          <w:sz w:val="24"/>
          <w:szCs w:val="24"/>
        </w:rPr>
        <w:t>te</w:t>
      </w:r>
      <w:r w:rsidR="002C7738">
        <w:rPr>
          <w:rFonts w:ascii="Times New Roman" w:hAnsi="Times New Roman" w:cs="Times New Roman"/>
          <w:sz w:val="24"/>
          <w:szCs w:val="24"/>
        </w:rPr>
        <w:t>ha</w:t>
      </w:r>
      <w:r w:rsidR="006D2EDE" w:rsidRPr="002129D6">
        <w:rPr>
          <w:rFonts w:ascii="Times New Roman" w:hAnsi="Times New Roman" w:cs="Times New Roman"/>
          <w:sz w:val="24"/>
          <w:szCs w:val="24"/>
        </w:rPr>
        <w:t xml:space="preserve"> </w:t>
      </w:r>
      <w:r w:rsidR="00A2160C">
        <w:rPr>
          <w:rFonts w:ascii="Times New Roman" w:hAnsi="Times New Roman" w:cs="Times New Roman"/>
          <w:sz w:val="24"/>
          <w:szCs w:val="24"/>
        </w:rPr>
        <w:t xml:space="preserve">kontrolltehingu </w:t>
      </w:r>
      <w:r w:rsidR="006D2EDE" w:rsidRPr="004C01A5">
        <w:rPr>
          <w:rFonts w:ascii="Times New Roman" w:hAnsi="Times New Roman" w:cs="Times New Roman"/>
          <w:sz w:val="24"/>
          <w:szCs w:val="24"/>
        </w:rPr>
        <w:t xml:space="preserve">avaliku korra eest mittevastutava isiku </w:t>
      </w:r>
      <w:r w:rsidR="00A2160C">
        <w:rPr>
          <w:rFonts w:ascii="Times New Roman" w:hAnsi="Times New Roman" w:cs="Times New Roman"/>
          <w:sz w:val="24"/>
          <w:szCs w:val="24"/>
        </w:rPr>
        <w:t>vahendusel</w:t>
      </w:r>
      <w:r w:rsidR="002C7738">
        <w:rPr>
          <w:rFonts w:ascii="Times New Roman" w:hAnsi="Times New Roman" w:cs="Times New Roman"/>
          <w:sz w:val="24"/>
          <w:szCs w:val="24"/>
        </w:rPr>
        <w:t xml:space="preserve"> </w:t>
      </w:r>
      <w:r w:rsidR="006D2EDE" w:rsidRPr="004C01A5">
        <w:rPr>
          <w:rFonts w:ascii="Times New Roman" w:hAnsi="Times New Roman" w:cs="Times New Roman"/>
          <w:sz w:val="24"/>
          <w:szCs w:val="24"/>
        </w:rPr>
        <w:t>tema nõusolekul</w:t>
      </w:r>
      <w:r w:rsidR="00A2160C">
        <w:rPr>
          <w:rFonts w:ascii="Times New Roman" w:hAnsi="Times New Roman" w:cs="Times New Roman"/>
          <w:sz w:val="24"/>
          <w:szCs w:val="24"/>
        </w:rPr>
        <w:t>,</w:t>
      </w:r>
      <w:r w:rsidR="002C7738">
        <w:rPr>
          <w:rFonts w:ascii="Times New Roman" w:hAnsi="Times New Roman" w:cs="Times New Roman"/>
          <w:sz w:val="24"/>
          <w:szCs w:val="24"/>
        </w:rPr>
        <w:t xml:space="preserve"> tehes selleks vajaduse korral </w:t>
      </w:r>
      <w:r w:rsidR="002C7738" w:rsidRPr="008F5583">
        <w:rPr>
          <w:rFonts w:ascii="Times New Roman" w:hAnsi="Times New Roman" w:cs="Times New Roman"/>
          <w:sz w:val="24"/>
          <w:szCs w:val="24"/>
        </w:rPr>
        <w:t xml:space="preserve">kande taimekaitsetunnistuse </w:t>
      </w:r>
      <w:r w:rsidR="007E48AE" w:rsidRPr="00F42CDC">
        <w:rPr>
          <w:rFonts w:ascii="Times New Roman" w:hAnsi="Times New Roman" w:cs="Times New Roman"/>
          <w:sz w:val="24"/>
          <w:szCs w:val="24"/>
        </w:rPr>
        <w:t xml:space="preserve">olemasolu </w:t>
      </w:r>
      <w:r w:rsidR="002C7738" w:rsidRPr="008F5583">
        <w:rPr>
          <w:rFonts w:ascii="Times New Roman" w:hAnsi="Times New Roman" w:cs="Times New Roman"/>
          <w:sz w:val="24"/>
          <w:szCs w:val="24"/>
        </w:rPr>
        <w:t>kohta</w:t>
      </w:r>
      <w:r w:rsidR="002C7738">
        <w:rPr>
          <w:rFonts w:ascii="Times New Roman" w:hAnsi="Times New Roman" w:cs="Times New Roman"/>
          <w:sz w:val="24"/>
          <w:szCs w:val="24"/>
        </w:rPr>
        <w:t xml:space="preserve"> taimekaitsevahendite registrisse</w:t>
      </w:r>
      <w:r w:rsidR="006D2EDE" w:rsidRPr="004C01A5">
        <w:rPr>
          <w:rFonts w:ascii="Times New Roman" w:hAnsi="Times New Roman" w:cs="Times New Roman"/>
          <w:sz w:val="24"/>
          <w:szCs w:val="24"/>
        </w:rPr>
        <w:t>.</w:t>
      </w:r>
    </w:p>
    <w:p w14:paraId="25A03858" w14:textId="77777777" w:rsidR="00E508E8" w:rsidRDefault="00E508E8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F80122D" w14:textId="3C264E7E" w:rsidR="00733F52" w:rsidRPr="004C01A5" w:rsidRDefault="006D2EDE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</w:t>
      </w:r>
      <w:r w:rsidR="00733F52" w:rsidRPr="004C01A5">
        <w:rPr>
          <w:rFonts w:ascii="Times New Roman" w:hAnsi="Times New Roman" w:cs="Times New Roman"/>
          <w:sz w:val="24"/>
          <w:szCs w:val="24"/>
        </w:rPr>
        <w:t>Kontrolltehingu</w:t>
      </w:r>
      <w:r w:rsidR="003C44FB">
        <w:rPr>
          <w:rFonts w:ascii="Times New Roman" w:hAnsi="Times New Roman" w:cs="Times New Roman"/>
          <w:sz w:val="24"/>
          <w:szCs w:val="24"/>
        </w:rPr>
        <w:t>t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teg</w:t>
      </w:r>
      <w:r w:rsidR="008852B7">
        <w:rPr>
          <w:rFonts w:ascii="Times New Roman" w:hAnsi="Times New Roman" w:cs="Times New Roman"/>
          <w:sz w:val="24"/>
          <w:szCs w:val="24"/>
        </w:rPr>
        <w:t>ev ametiisik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teavitab isikut</w:t>
      </w:r>
      <w:r w:rsidR="00F00686">
        <w:rPr>
          <w:rFonts w:ascii="Times New Roman" w:hAnsi="Times New Roman" w:cs="Times New Roman"/>
          <w:sz w:val="24"/>
          <w:szCs w:val="24"/>
        </w:rPr>
        <w:t xml:space="preserve"> kontrolltehingu tegemisest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viivitamata pärast kontrolltehingu eesmärgi saavutamist, põhjendades kontrolltehingu tegemise asjakohasust. </w:t>
      </w:r>
      <w:r w:rsidR="003279DF">
        <w:rPr>
          <w:rFonts w:ascii="Times New Roman" w:hAnsi="Times New Roman" w:cs="Times New Roman"/>
          <w:sz w:val="24"/>
          <w:szCs w:val="24"/>
        </w:rPr>
        <w:t>Isiku teavitamise võib k</w:t>
      </w:r>
      <w:r w:rsidR="00733F52" w:rsidRPr="004C01A5">
        <w:rPr>
          <w:rFonts w:ascii="Times New Roman" w:hAnsi="Times New Roman" w:cs="Times New Roman"/>
          <w:sz w:val="24"/>
          <w:szCs w:val="24"/>
        </w:rPr>
        <w:t>irjaliku põhjendatud otsusega edasi</w:t>
      </w:r>
      <w:r w:rsidR="003779D9" w:rsidRPr="003779D9">
        <w:rPr>
          <w:rFonts w:ascii="Times New Roman" w:hAnsi="Times New Roman" w:cs="Times New Roman"/>
          <w:sz w:val="24"/>
          <w:szCs w:val="24"/>
        </w:rPr>
        <w:t xml:space="preserve"> </w:t>
      </w:r>
      <w:r w:rsidR="003779D9" w:rsidRPr="004C01A5">
        <w:rPr>
          <w:rFonts w:ascii="Times New Roman" w:hAnsi="Times New Roman" w:cs="Times New Roman"/>
          <w:sz w:val="24"/>
          <w:szCs w:val="24"/>
        </w:rPr>
        <w:t>lükata</w:t>
      </w:r>
      <w:r w:rsidR="00733F52" w:rsidRPr="004C01A5">
        <w:rPr>
          <w:rFonts w:ascii="Times New Roman" w:hAnsi="Times New Roman" w:cs="Times New Roman"/>
          <w:sz w:val="24"/>
          <w:szCs w:val="24"/>
        </w:rPr>
        <w:t>, kui see on vajalik sama isiku tegevusega seotud järelevalve</w:t>
      </w:r>
      <w:r w:rsidR="003279DF">
        <w:rPr>
          <w:rFonts w:ascii="Times New Roman" w:hAnsi="Times New Roman" w:cs="Times New Roman"/>
          <w:sz w:val="24"/>
          <w:szCs w:val="24"/>
        </w:rPr>
        <w:t xml:space="preserve"> jätkamiseks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või teiste isikute poolt niisuguste tehingute tegemisele esitatud nõuete järgimis</w:t>
      </w:r>
      <w:r w:rsidR="003279DF">
        <w:rPr>
          <w:rFonts w:ascii="Times New Roman" w:hAnsi="Times New Roman" w:cs="Times New Roman"/>
          <w:sz w:val="24"/>
          <w:szCs w:val="24"/>
        </w:rPr>
        <w:t>e kontrollimiseks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. Teavitamist ei või edasi lükata rohkem kui kolm kuud </w:t>
      </w:r>
      <w:r w:rsidR="003779D9">
        <w:rPr>
          <w:rFonts w:ascii="Times New Roman" w:hAnsi="Times New Roman" w:cs="Times New Roman"/>
          <w:sz w:val="24"/>
          <w:szCs w:val="24"/>
        </w:rPr>
        <w:t>kontroll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tehingu tegemise päevast </w:t>
      </w:r>
      <w:r w:rsidR="003279DF">
        <w:rPr>
          <w:rFonts w:ascii="Times New Roman" w:hAnsi="Times New Roman" w:cs="Times New Roman"/>
          <w:sz w:val="24"/>
          <w:szCs w:val="24"/>
        </w:rPr>
        <w:t>alates</w:t>
      </w:r>
      <w:r w:rsidR="00733F52" w:rsidRPr="004C01A5">
        <w:rPr>
          <w:rFonts w:ascii="Times New Roman" w:hAnsi="Times New Roman" w:cs="Times New Roman"/>
          <w:sz w:val="24"/>
          <w:szCs w:val="24"/>
        </w:rPr>
        <w:t>.</w:t>
      </w:r>
    </w:p>
    <w:p w14:paraId="7A9680E5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4645C6" w14:textId="5ED4D490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6D2EDE">
        <w:rPr>
          <w:rFonts w:ascii="Times New Roman" w:hAnsi="Times New Roman" w:cs="Times New Roman"/>
          <w:sz w:val="24"/>
          <w:szCs w:val="24"/>
        </w:rPr>
        <w:t>7</w:t>
      </w:r>
      <w:r w:rsidRPr="004C01A5">
        <w:rPr>
          <w:rFonts w:ascii="Times New Roman" w:hAnsi="Times New Roman" w:cs="Times New Roman"/>
          <w:sz w:val="24"/>
          <w:szCs w:val="24"/>
        </w:rPr>
        <w:t>) Kontrolltehing protokollitakse korrakaitseseaduse §-s 12 sätestatud korras.</w:t>
      </w:r>
    </w:p>
    <w:p w14:paraId="168C8B61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9F0E72" w14:textId="23F9DE74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6D2EDE">
        <w:rPr>
          <w:rFonts w:ascii="Times New Roman" w:hAnsi="Times New Roman" w:cs="Times New Roman"/>
          <w:sz w:val="24"/>
          <w:szCs w:val="24"/>
        </w:rPr>
        <w:t>8</w:t>
      </w:r>
      <w:r w:rsidRPr="004C01A5">
        <w:rPr>
          <w:rFonts w:ascii="Times New Roman" w:hAnsi="Times New Roman" w:cs="Times New Roman"/>
          <w:sz w:val="24"/>
          <w:szCs w:val="24"/>
        </w:rPr>
        <w:t>) Kontrolltehingust teavitami</w:t>
      </w:r>
      <w:r w:rsidR="003779D9">
        <w:rPr>
          <w:rFonts w:ascii="Times New Roman" w:hAnsi="Times New Roman" w:cs="Times New Roman"/>
          <w:sz w:val="24"/>
          <w:szCs w:val="24"/>
        </w:rPr>
        <w:t>se edasilükkamise korral</w:t>
      </w:r>
      <w:r w:rsidRPr="004C01A5">
        <w:rPr>
          <w:rFonts w:ascii="Times New Roman" w:hAnsi="Times New Roman" w:cs="Times New Roman"/>
          <w:sz w:val="24"/>
          <w:szCs w:val="24"/>
        </w:rPr>
        <w:t xml:space="preserve"> viidatakse kontrolltehingu protokollis edasilükkamise otsusele. Protokoll toimetatakse kätte isikule, kelle suhtes kontrolltehing tehti.</w:t>
      </w:r>
    </w:p>
    <w:p w14:paraId="5FF3EB7F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A90E53" w14:textId="564DC8B5" w:rsidR="00733F52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6D2EDE">
        <w:rPr>
          <w:rFonts w:ascii="Times New Roman" w:hAnsi="Times New Roman" w:cs="Times New Roman"/>
          <w:sz w:val="24"/>
          <w:szCs w:val="24"/>
        </w:rPr>
        <w:t>9</w:t>
      </w:r>
      <w:r w:rsidRPr="004C01A5">
        <w:rPr>
          <w:rFonts w:ascii="Times New Roman" w:hAnsi="Times New Roman" w:cs="Times New Roman"/>
          <w:sz w:val="24"/>
          <w:szCs w:val="24"/>
        </w:rPr>
        <w:t xml:space="preserve">) Kontrolltehingu käigus </w:t>
      </w:r>
      <w:r w:rsidR="00177645">
        <w:rPr>
          <w:rFonts w:ascii="Times New Roman" w:hAnsi="Times New Roman" w:cs="Times New Roman"/>
          <w:sz w:val="24"/>
          <w:szCs w:val="24"/>
        </w:rPr>
        <w:t>tehtud</w:t>
      </w:r>
      <w:r w:rsidR="00177645" w:rsidRPr="004C01A5">
        <w:rPr>
          <w:rFonts w:ascii="Times New Roman" w:hAnsi="Times New Roman" w:cs="Times New Roman"/>
          <w:sz w:val="24"/>
          <w:szCs w:val="24"/>
        </w:rPr>
        <w:t xml:space="preserve"> </w:t>
      </w:r>
      <w:r w:rsidRPr="004C01A5">
        <w:rPr>
          <w:rFonts w:ascii="Times New Roman" w:hAnsi="Times New Roman" w:cs="Times New Roman"/>
          <w:sz w:val="24"/>
          <w:szCs w:val="24"/>
        </w:rPr>
        <w:t>tehing on tühine.</w:t>
      </w:r>
      <w:del w:id="166" w:author="Inge Mehide - JUSTDIGI" w:date="2025-11-24T12:07:00Z" w16du:dateUtc="2025-11-24T10:07:00Z">
        <w:r w:rsidR="007175D5" w:rsidRPr="00291C3C" w:rsidDel="008B205E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167" w:author="Inge Mehide - JUSTDIGI" w:date="2025-11-24T12:07:00Z" w16du:dateUtc="2025-11-24T10:07:00Z">
        <w:r w:rsidR="008B205E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7175D5">
        <w:rPr>
          <w:rFonts w:ascii="Times New Roman" w:hAnsi="Times New Roman" w:cs="Times New Roman"/>
          <w:sz w:val="24"/>
          <w:szCs w:val="24"/>
        </w:rPr>
        <w:t>;</w:t>
      </w:r>
      <w:bookmarkEnd w:id="159"/>
    </w:p>
    <w:bookmarkEnd w:id="153"/>
    <w:bookmarkEnd w:id="154"/>
    <w:p w14:paraId="081241BE" w14:textId="77777777" w:rsidR="0035643A" w:rsidRDefault="0035643A" w:rsidP="00E64D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F59065" w14:textId="09F6287F" w:rsidR="003B20F3" w:rsidRPr="003B20F3" w:rsidRDefault="00567CC0" w:rsidP="00D067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26E1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527F1B" w:rsidRPr="00B87AA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5643A" w:rsidRPr="0035643A" w:rsidDel="00B23058">
        <w:rPr>
          <w:rFonts w:ascii="Times New Roman" w:hAnsi="Times New Roman" w:cs="Times New Roman"/>
          <w:sz w:val="24"/>
          <w:szCs w:val="24"/>
        </w:rPr>
        <w:t xml:space="preserve"> seaduse </w:t>
      </w:r>
      <w:r w:rsidR="003B20F3" w:rsidRPr="003B20F3">
        <w:rPr>
          <w:rFonts w:ascii="Times New Roman" w:hAnsi="Times New Roman" w:cs="Times New Roman"/>
          <w:sz w:val="24"/>
          <w:szCs w:val="24"/>
        </w:rPr>
        <w:t>normitehnilist märkust</w:t>
      </w:r>
      <w:r w:rsidR="003B20F3" w:rsidDel="00527F1B">
        <w:rPr>
          <w:rFonts w:ascii="Times New Roman" w:hAnsi="Times New Roman" w:cs="Times New Roman"/>
          <w:sz w:val="24"/>
          <w:szCs w:val="24"/>
        </w:rPr>
        <w:t xml:space="preserve"> </w:t>
      </w:r>
      <w:r w:rsidR="003B20F3" w:rsidRPr="003B20F3">
        <w:rPr>
          <w:rFonts w:ascii="Times New Roman" w:hAnsi="Times New Roman" w:cs="Times New Roman"/>
          <w:sz w:val="24"/>
          <w:szCs w:val="24"/>
        </w:rPr>
        <w:t>täiendatakse pärast tekstiosa „</w:t>
      </w:r>
      <w:r w:rsidR="0088041D" w:rsidRPr="0088041D">
        <w:rPr>
          <w:rFonts w:ascii="Times New Roman" w:hAnsi="Times New Roman" w:cs="Times New Roman"/>
          <w:sz w:val="24"/>
          <w:szCs w:val="24"/>
        </w:rPr>
        <w:t>Euroopa Parlamendi ja nõukogu direktiiv 2009/128/EÜ, millega kehtestatakse ühenduse tegevusraamistik pestitsiidide säästva kasutamise saavutamiseks (ELT L 309, 24.11.2009, lk 71–86)</w:t>
      </w:r>
      <w:r w:rsidR="00385787" w:rsidRPr="00E04B62">
        <w:rPr>
          <w:rFonts w:ascii="Times New Roman" w:hAnsi="Times New Roman" w:cs="Times New Roman"/>
          <w:sz w:val="24"/>
          <w:szCs w:val="24"/>
        </w:rPr>
        <w:t>“</w:t>
      </w:r>
      <w:r w:rsidR="003B20F3" w:rsidRPr="003B20F3">
        <w:rPr>
          <w:rFonts w:ascii="Times New Roman" w:hAnsi="Times New Roman" w:cs="Times New Roman"/>
          <w:sz w:val="24"/>
          <w:szCs w:val="24"/>
        </w:rPr>
        <w:t xml:space="preserve"> tekstiosaga „, muudetud määrustega (EL) nr 652/2014 (ELT L 189, 27.06.2014, lk 1</w:t>
      </w:r>
      <w:r w:rsidR="00527F1B" w:rsidRPr="0088041D">
        <w:rPr>
          <w:rFonts w:ascii="Times New Roman" w:hAnsi="Times New Roman" w:cs="Times New Roman"/>
          <w:sz w:val="24"/>
          <w:szCs w:val="24"/>
        </w:rPr>
        <w:t>–</w:t>
      </w:r>
      <w:r w:rsidR="003B20F3" w:rsidRPr="003B20F3">
        <w:rPr>
          <w:rFonts w:ascii="Times New Roman" w:hAnsi="Times New Roman" w:cs="Times New Roman"/>
          <w:sz w:val="24"/>
          <w:szCs w:val="24"/>
        </w:rPr>
        <w:t>32), (EL) 2019/1243 (ELT L 198, 25.07.2019, lk 241</w:t>
      </w:r>
      <w:r w:rsidR="00527F1B" w:rsidRPr="0088041D">
        <w:rPr>
          <w:rFonts w:ascii="Times New Roman" w:hAnsi="Times New Roman" w:cs="Times New Roman"/>
          <w:sz w:val="24"/>
          <w:szCs w:val="24"/>
        </w:rPr>
        <w:t>–</w:t>
      </w:r>
      <w:r w:rsidR="003B20F3" w:rsidRPr="003B20F3">
        <w:rPr>
          <w:rFonts w:ascii="Times New Roman" w:hAnsi="Times New Roman" w:cs="Times New Roman"/>
          <w:sz w:val="24"/>
          <w:szCs w:val="24"/>
        </w:rPr>
        <w:t>344) ning direktiiviga (EL) 2019/782 (ELT L 127, 16.05.2019, lk 4–10)</w:t>
      </w:r>
      <w:del w:id="168" w:author="Inge Mehide - JUSTDIGI" w:date="2025-11-24T12:07:00Z" w16du:dateUtc="2025-11-24T10:07:00Z">
        <w:r w:rsidR="00BE0CA9" w:rsidRPr="00291C3C" w:rsidDel="00A84D21">
          <w:rPr>
            <w:rFonts w:ascii="Times New Roman" w:hAnsi="Times New Roman" w:cs="Times New Roman"/>
            <w:sz w:val="24"/>
            <w:szCs w:val="24"/>
          </w:rPr>
          <w:delText>”</w:delText>
        </w:r>
      </w:del>
      <w:ins w:id="169" w:author="Inge Mehide - JUSTDIGI" w:date="2025-11-24T12:07:00Z" w16du:dateUtc="2025-11-24T10:07:00Z">
        <w:r w:rsidR="00A84D21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3B20F3" w:rsidRPr="003B20F3">
        <w:rPr>
          <w:rFonts w:ascii="Times New Roman" w:hAnsi="Times New Roman" w:cs="Times New Roman"/>
          <w:sz w:val="24"/>
          <w:szCs w:val="24"/>
        </w:rPr>
        <w:t>.</w:t>
      </w:r>
    </w:p>
    <w:p w14:paraId="110CBC4C" w14:textId="77777777" w:rsidR="00123423" w:rsidRPr="00607C8D" w:rsidRDefault="00123423" w:rsidP="003F00B8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37340F0C" w14:textId="7959EDDE" w:rsidR="00123423" w:rsidRPr="00607C8D" w:rsidRDefault="00123423" w:rsidP="00123423">
      <w:pPr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170" w:name="_Hlk147735780"/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R</w:t>
      </w:r>
      <w:r w:rsidRPr="00123423">
        <w:rPr>
          <w:rFonts w:ascii="Times New Roman" w:eastAsia="Times New Roman" w:hAnsi="Times New Roman" w:cs="Times New Roman"/>
          <w:b/>
          <w:sz w:val="24"/>
          <w:szCs w:val="20"/>
        </w:rPr>
        <w:t>iigilõivuseaduse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 muutmine</w:t>
      </w:r>
    </w:p>
    <w:p w14:paraId="63320F4E" w14:textId="77777777" w:rsidR="00123423" w:rsidRPr="00F233DE" w:rsidRDefault="00123423" w:rsidP="00123423">
      <w:pPr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26852D9" w14:textId="62857B9E" w:rsidR="003F00B8" w:rsidRDefault="00123423" w:rsidP="00123423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R</w:t>
      </w:r>
      <w:r w:rsidRPr="00123423">
        <w:rPr>
          <w:rFonts w:ascii="Times New Roman" w:eastAsia="Times New Roman" w:hAnsi="Times New Roman" w:cs="Times New Roman"/>
          <w:bCs/>
          <w:sz w:val="24"/>
          <w:szCs w:val="20"/>
        </w:rPr>
        <w:t>iigilõivuseaduse</w:t>
      </w: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s tehakse järgmised muudatused:</w:t>
      </w:r>
    </w:p>
    <w:p w14:paraId="24EBF507" w14:textId="77777777" w:rsidR="00850939" w:rsidRDefault="00850939" w:rsidP="00123423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C42AFE2" w14:textId="62821C7F" w:rsidR="00CA0042" w:rsidRPr="004F6922" w:rsidRDefault="0040303E" w:rsidP="00CA0042">
      <w:pPr>
        <w:rPr>
          <w:rFonts w:ascii="Times New Roman" w:hAnsi="Times New Roman" w:cs="Times New Roman"/>
          <w:sz w:val="24"/>
          <w:szCs w:val="24"/>
        </w:rPr>
      </w:pPr>
      <w:bookmarkStart w:id="171" w:name="_Hlk147405828"/>
      <w:r w:rsidRPr="00B87AAD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DD6F4A">
        <w:rPr>
          <w:rFonts w:ascii="Times New Roman" w:hAnsi="Times New Roman" w:cs="Times New Roman"/>
          <w:sz w:val="24"/>
          <w:szCs w:val="24"/>
        </w:rPr>
        <w:t xml:space="preserve"> </w:t>
      </w:r>
      <w:bookmarkStart w:id="172" w:name="_Hlk144216794"/>
      <w:r w:rsidRPr="004C16BB">
        <w:rPr>
          <w:rFonts w:ascii="Times New Roman" w:hAnsi="Times New Roman" w:cs="Times New Roman"/>
          <w:sz w:val="24"/>
          <w:szCs w:val="24"/>
        </w:rPr>
        <w:t>paragrahv</w:t>
      </w:r>
      <w:r w:rsidR="008A3941">
        <w:rPr>
          <w:rFonts w:ascii="Times New Roman" w:hAnsi="Times New Roman" w:cs="Times New Roman"/>
          <w:sz w:val="24"/>
          <w:szCs w:val="24"/>
        </w:rPr>
        <w:t>i</w:t>
      </w:r>
      <w:r w:rsidRPr="004C16BB">
        <w:rPr>
          <w:rFonts w:ascii="Times New Roman" w:hAnsi="Times New Roman" w:cs="Times New Roman"/>
          <w:sz w:val="24"/>
          <w:szCs w:val="24"/>
        </w:rPr>
        <w:t xml:space="preserve"> </w:t>
      </w:r>
      <w:r w:rsidR="00475476" w:rsidRPr="00B87AAD">
        <w:rPr>
          <w:rFonts w:ascii="Times New Roman" w:eastAsia="Calibri" w:hAnsi="Times New Roman" w:cs="Times New Roman"/>
          <w:sz w:val="24"/>
          <w:szCs w:val="24"/>
        </w:rPr>
        <w:t>261</w:t>
      </w:r>
      <w:r w:rsidR="00475476" w:rsidRPr="00B87AAD">
        <w:rPr>
          <w:rFonts w:ascii="Times New Roman" w:eastAsia="Calibri" w:hAnsi="Times New Roman" w:cs="Times New Roman"/>
          <w:sz w:val="24"/>
          <w:szCs w:val="24"/>
          <w:vertAlign w:val="superscript"/>
        </w:rPr>
        <w:t>17</w:t>
      </w:r>
      <w:r w:rsidRPr="00527F1B">
        <w:rPr>
          <w:rFonts w:ascii="Times New Roman" w:hAnsi="Times New Roman" w:cs="Times New Roman"/>
          <w:sz w:val="24"/>
          <w:szCs w:val="24"/>
        </w:rPr>
        <w:t xml:space="preserve"> </w:t>
      </w:r>
      <w:bookmarkEnd w:id="172"/>
      <w:r w:rsidR="00C00599">
        <w:rPr>
          <w:rFonts w:ascii="Times New Roman" w:hAnsi="Times New Roman" w:cs="Times New Roman"/>
          <w:sz w:val="24"/>
          <w:szCs w:val="24"/>
        </w:rPr>
        <w:t xml:space="preserve">tekst </w:t>
      </w:r>
      <w:r w:rsidRPr="004C16BB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A168F3">
        <w:rPr>
          <w:rFonts w:ascii="Times New Roman" w:hAnsi="Times New Roman" w:cs="Times New Roman"/>
          <w:sz w:val="24"/>
          <w:szCs w:val="24"/>
        </w:rPr>
        <w:t xml:space="preserve">ja sõnastatakse </w:t>
      </w:r>
      <w:r w:rsidR="003C342F">
        <w:rPr>
          <w:rFonts w:ascii="Times New Roman" w:hAnsi="Times New Roman" w:cs="Times New Roman"/>
          <w:sz w:val="24"/>
          <w:szCs w:val="24"/>
        </w:rPr>
        <w:t>järgmiselt</w:t>
      </w:r>
      <w:r w:rsidR="00910EEC">
        <w:rPr>
          <w:rFonts w:ascii="Times New Roman" w:hAnsi="Times New Roman" w:cs="Times New Roman"/>
          <w:sz w:val="24"/>
          <w:szCs w:val="24"/>
        </w:rPr>
        <w:t>:</w:t>
      </w:r>
    </w:p>
    <w:p w14:paraId="490DD6C7" w14:textId="77777777" w:rsidR="006B49D3" w:rsidRDefault="006B49D3" w:rsidP="003C34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F98A01" w14:textId="415527D2" w:rsidR="00C01285" w:rsidRPr="004F6922" w:rsidRDefault="00CA0042" w:rsidP="003C34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6922">
        <w:rPr>
          <w:rFonts w:ascii="Times New Roman" w:hAnsi="Times New Roman" w:cs="Times New Roman"/>
          <w:sz w:val="24"/>
          <w:szCs w:val="24"/>
        </w:rPr>
        <w:t xml:space="preserve">) Euroopa Parlamendi ja nõukogu määruse (EÜ) nr 1107/2009 taimekaitsevahendite </w:t>
      </w:r>
      <w:proofErr w:type="spellStart"/>
      <w:r w:rsidRPr="004F6922">
        <w:rPr>
          <w:rFonts w:ascii="Times New Roman" w:hAnsi="Times New Roman" w:cs="Times New Roman"/>
          <w:sz w:val="24"/>
          <w:szCs w:val="24"/>
        </w:rPr>
        <w:t>turulelaskmise</w:t>
      </w:r>
      <w:proofErr w:type="spellEnd"/>
      <w:r w:rsidRPr="004F6922">
        <w:rPr>
          <w:rFonts w:ascii="Times New Roman" w:hAnsi="Times New Roman" w:cs="Times New Roman"/>
          <w:sz w:val="24"/>
          <w:szCs w:val="24"/>
        </w:rPr>
        <w:t xml:space="preserve"> ja nõukogu direktiivide 79/117/EMÜ ja 91/414/EMÜ kehtetuks tunnistamise kohta (ELT L 309, 24.11.2009, lk 1–50) artiklis </w:t>
      </w:r>
      <w:r w:rsidRPr="00667C44">
        <w:rPr>
          <w:rFonts w:ascii="Times New Roman" w:hAnsi="Times New Roman" w:cs="Times New Roman"/>
          <w:sz w:val="24"/>
          <w:szCs w:val="24"/>
        </w:rPr>
        <w:t>33</w:t>
      </w:r>
      <w:r w:rsidRPr="00674E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 xml:space="preserve">nimetatud loa </w:t>
      </w:r>
      <w:r w:rsidRPr="003B0F4C">
        <w:rPr>
          <w:rFonts w:ascii="Times New Roman" w:hAnsi="Times New Roman" w:cs="Times New Roman"/>
          <w:sz w:val="24"/>
          <w:szCs w:val="24"/>
        </w:rPr>
        <w:t xml:space="preserve">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Pr="004F6922">
        <w:rPr>
          <w:rFonts w:ascii="Times New Roman" w:hAnsi="Times New Roman" w:cs="Times New Roman"/>
          <w:sz w:val="24"/>
          <w:szCs w:val="24"/>
        </w:rPr>
        <w:t xml:space="preserve"> eest </w:t>
      </w:r>
      <w:r w:rsidRPr="004F6922">
        <w:rPr>
          <w:rFonts w:ascii="Times New Roman" w:hAnsi="Times New Roman" w:cs="Times New Roman"/>
          <w:sz w:val="24"/>
          <w:szCs w:val="24"/>
        </w:rPr>
        <w:lastRenderedPageBreak/>
        <w:t xml:space="preserve">tasutakse </w:t>
      </w:r>
      <w:r w:rsidRPr="00231E85">
        <w:rPr>
          <w:rFonts w:ascii="Times New Roman" w:hAnsi="Times New Roman" w:cs="Times New Roman"/>
          <w:sz w:val="24"/>
          <w:szCs w:val="24"/>
        </w:rPr>
        <w:t xml:space="preserve">Eestis </w:t>
      </w:r>
      <w:r w:rsidRPr="00976661">
        <w:rPr>
          <w:rFonts w:ascii="Times New Roman" w:hAnsi="Times New Roman" w:cs="Times New Roman"/>
          <w:sz w:val="24"/>
          <w:szCs w:val="24"/>
        </w:rPr>
        <w:t xml:space="preserve">ja teises </w:t>
      </w:r>
      <w:r w:rsidR="00976661" w:rsidRPr="00976661">
        <w:rPr>
          <w:rFonts w:ascii="Times New Roman" w:hAnsi="Times New Roman" w:cs="Times New Roman"/>
          <w:sz w:val="24"/>
          <w:szCs w:val="24"/>
        </w:rPr>
        <w:t>Euroopa Liidu</w:t>
      </w:r>
      <w:r w:rsidRPr="00976661">
        <w:rPr>
          <w:rFonts w:ascii="Times New Roman" w:hAnsi="Times New Roman" w:cs="Times New Roman"/>
          <w:sz w:val="24"/>
          <w:szCs w:val="24"/>
        </w:rPr>
        <w:t xml:space="preserve"> liikmesriigis </w:t>
      </w:r>
      <w:r w:rsidR="003779D9" w:rsidRPr="00231E85">
        <w:rPr>
          <w:rFonts w:ascii="Times New Roman" w:hAnsi="Times New Roman" w:cs="Times New Roman"/>
          <w:sz w:val="24"/>
          <w:szCs w:val="24"/>
        </w:rPr>
        <w:t xml:space="preserve">taimekaitsevahendi </w:t>
      </w:r>
      <w:proofErr w:type="spellStart"/>
      <w:r w:rsidRPr="00231E85">
        <w:rPr>
          <w:rFonts w:ascii="Times New Roman" w:hAnsi="Times New Roman" w:cs="Times New Roman"/>
          <w:sz w:val="24"/>
          <w:szCs w:val="24"/>
        </w:rPr>
        <w:t>turulelaskmise</w:t>
      </w:r>
      <w:proofErr w:type="spellEnd"/>
      <w:r w:rsidRPr="00231E85">
        <w:rPr>
          <w:rFonts w:ascii="Times New Roman" w:hAnsi="Times New Roman" w:cs="Times New Roman"/>
          <w:sz w:val="24"/>
          <w:szCs w:val="24"/>
        </w:rPr>
        <w:t xml:space="preserve"> </w:t>
      </w:r>
      <w:r w:rsidR="003779D9">
        <w:rPr>
          <w:rFonts w:ascii="Times New Roman" w:hAnsi="Times New Roman" w:cs="Times New Roman"/>
          <w:sz w:val="24"/>
          <w:szCs w:val="24"/>
        </w:rPr>
        <w:t>korral</w:t>
      </w:r>
      <w:r w:rsidR="003779D9" w:rsidRPr="00231E85" w:rsidDel="00A91A0E">
        <w:rPr>
          <w:rFonts w:ascii="Times New Roman" w:hAnsi="Times New Roman" w:cs="Times New Roman"/>
          <w:sz w:val="24"/>
          <w:szCs w:val="24"/>
        </w:rPr>
        <w:t xml:space="preserve"> </w:t>
      </w:r>
      <w:r w:rsidR="003779D9" w:rsidRPr="004F6922">
        <w:rPr>
          <w:rFonts w:ascii="Times New Roman" w:hAnsi="Times New Roman" w:cs="Times New Roman"/>
          <w:sz w:val="24"/>
          <w:szCs w:val="24"/>
        </w:rPr>
        <w:t>riigilõivu</w:t>
      </w:r>
      <w:r w:rsidR="003779D9">
        <w:rPr>
          <w:rFonts w:ascii="Times New Roman" w:hAnsi="Times New Roman" w:cs="Times New Roman"/>
          <w:sz w:val="24"/>
          <w:szCs w:val="24"/>
        </w:rPr>
        <w:t xml:space="preserve"> </w:t>
      </w:r>
      <w:r w:rsidRPr="00E147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8400 </w:t>
      </w:r>
      <w:r w:rsidRPr="00231E85">
        <w:rPr>
          <w:rFonts w:ascii="Times New Roman" w:hAnsi="Times New Roman" w:cs="Times New Roman"/>
          <w:sz w:val="24"/>
          <w:szCs w:val="24"/>
        </w:rPr>
        <w:t>eurot</w:t>
      </w:r>
      <w:r w:rsidRPr="00A947EB">
        <w:rPr>
          <w:rFonts w:ascii="Times New Roman" w:hAnsi="Times New Roman" w:cs="Times New Roman"/>
          <w:sz w:val="24"/>
          <w:szCs w:val="24"/>
        </w:rPr>
        <w:t>.</w:t>
      </w:r>
    </w:p>
    <w:p w14:paraId="5726CFF4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7384C" w14:textId="79DEE70B" w:rsidR="00CA0042" w:rsidRPr="004F6922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r w:rsidRPr="004F6922" w:rsidDel="00A91A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173" w:name="_Hlk170992836"/>
      <w:r w:rsidRPr="004F6922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>
        <w:rPr>
          <w:rFonts w:ascii="Times New Roman" w:hAnsi="Times New Roman" w:cs="Times New Roman"/>
          <w:sz w:val="24"/>
          <w:szCs w:val="24"/>
        </w:rPr>
        <w:t>43</w:t>
      </w:r>
      <w:r w:rsidRPr="004F6922">
        <w:rPr>
          <w:rFonts w:ascii="Times New Roman" w:hAnsi="Times New Roman" w:cs="Times New Roman"/>
          <w:sz w:val="24"/>
          <w:szCs w:val="24"/>
        </w:rPr>
        <w:t xml:space="preserve"> 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>eest tasutakse riigilõivu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8DE"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048D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048DE"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 </w:t>
      </w:r>
      <w:r w:rsidRPr="00A73429">
        <w:rPr>
          <w:rFonts w:ascii="Times New Roman" w:hAnsi="Times New Roman" w:cs="Times New Roman"/>
          <w:sz w:val="24"/>
          <w:szCs w:val="24"/>
        </w:rPr>
        <w:t>eurot.</w:t>
      </w:r>
      <w:bookmarkEnd w:id="173"/>
    </w:p>
    <w:p w14:paraId="013A2EDB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790F4" w14:textId="5CE7A2B8" w:rsidR="00CA0042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r w:rsidRPr="004F6922" w:rsidDel="00A91A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) </w:t>
      </w:r>
      <w:bookmarkStart w:id="174" w:name="_Hlk170994211"/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 w:rsidDel="00A91A0E">
        <w:rPr>
          <w:rFonts w:ascii="Times New Roman" w:hAnsi="Times New Roman" w:cs="Times New Roman"/>
          <w:sz w:val="24"/>
          <w:szCs w:val="24"/>
        </w:rPr>
        <w:t>47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 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eest tasutakse </w:t>
      </w:r>
      <w:r w:rsidRPr="00F217C4">
        <w:rPr>
          <w:rFonts w:ascii="Times New Roman" w:hAnsi="Times New Roman" w:cs="Times New Roman"/>
          <w:sz w:val="24"/>
          <w:szCs w:val="24"/>
        </w:rPr>
        <w:t xml:space="preserve">riigilõivu </w:t>
      </w:r>
      <w:r>
        <w:rPr>
          <w:rFonts w:ascii="Times New Roman" w:hAnsi="Times New Roman" w:cs="Times New Roman"/>
          <w:sz w:val="24"/>
          <w:szCs w:val="24"/>
        </w:rPr>
        <w:t>1120</w:t>
      </w:r>
      <w:r w:rsidRPr="00F217C4">
        <w:rPr>
          <w:rFonts w:ascii="Times New Roman" w:hAnsi="Times New Roman" w:cs="Times New Roman"/>
          <w:sz w:val="24"/>
          <w:szCs w:val="24"/>
        </w:rPr>
        <w:t xml:space="preserve"> eurot</w:t>
      </w:r>
      <w:bookmarkEnd w:id="174"/>
      <w:r w:rsidRPr="00A73429">
        <w:rPr>
          <w:rFonts w:ascii="Times New Roman" w:hAnsi="Times New Roman" w:cs="Times New Roman"/>
          <w:sz w:val="24"/>
          <w:szCs w:val="24"/>
        </w:rPr>
        <w:t>.</w:t>
      </w:r>
    </w:p>
    <w:p w14:paraId="51D7212E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0B635" w14:textId="05659860" w:rsidR="00CA0042" w:rsidRPr="00C57816" w:rsidRDefault="00CA0042" w:rsidP="00CA0042">
      <w:pPr>
        <w:jc w:val="both"/>
        <w:rPr>
          <w:rFonts w:ascii="Abadi Extra Light" w:hAnsi="Abadi Extra Light" w:cs="Times New Roman"/>
          <w:sz w:val="24"/>
          <w:szCs w:val="24"/>
        </w:rPr>
      </w:pPr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175" w:name="_Hlk170994843"/>
      <w:r w:rsidRPr="004F6922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 xml:space="preserve">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0303E">
        <w:rPr>
          <w:rFonts w:ascii="Times New Roman" w:hAnsi="Times New Roman" w:cs="Times New Roman"/>
          <w:sz w:val="24"/>
          <w:szCs w:val="24"/>
        </w:rPr>
        <w:t xml:space="preserve">eest </w:t>
      </w:r>
      <w:r w:rsidRPr="004F6922">
        <w:rPr>
          <w:rFonts w:ascii="Times New Roman" w:hAnsi="Times New Roman" w:cs="Times New Roman"/>
          <w:sz w:val="24"/>
          <w:szCs w:val="24"/>
        </w:rPr>
        <w:t xml:space="preserve">tasutakse riigilõivu </w:t>
      </w:r>
      <w:r w:rsidR="00B048DE">
        <w:rPr>
          <w:rFonts w:ascii="Times New Roman" w:hAnsi="Times New Roman" w:cs="Times New Roman"/>
          <w:color w:val="000000" w:themeColor="text1"/>
          <w:sz w:val="24"/>
          <w:szCs w:val="24"/>
        </w:rPr>
        <w:t>350</w:t>
      </w:r>
      <w:r w:rsidR="00B048DE" w:rsidRPr="004F6922"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>eurot</w:t>
      </w:r>
      <w:r w:rsidR="00776CCB">
        <w:rPr>
          <w:rFonts w:ascii="Times New Roman" w:hAnsi="Times New Roman" w:cs="Times New Roman"/>
          <w:sz w:val="24"/>
          <w:szCs w:val="24"/>
        </w:rPr>
        <w:t>.</w:t>
      </w:r>
      <w:bookmarkEnd w:id="175"/>
    </w:p>
    <w:p w14:paraId="4DDAF9BA" w14:textId="2CBB4AA0" w:rsidR="00CA0042" w:rsidRDefault="00CA0042" w:rsidP="00CA0042">
      <w:pPr>
        <w:rPr>
          <w:rFonts w:ascii="Times New Roman" w:hAnsi="Times New Roman" w:cs="Times New Roman"/>
          <w:sz w:val="24"/>
          <w:szCs w:val="24"/>
        </w:rPr>
      </w:pPr>
    </w:p>
    <w:p w14:paraId="2A160BAD" w14:textId="373A1FBC" w:rsidR="0098553D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76" w:name="_Hlk182301774"/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177" w:name="_Hlk170998625"/>
      <w:r w:rsidRPr="00666810">
        <w:rPr>
          <w:rFonts w:ascii="Times New Roman" w:hAnsi="Times New Roman" w:cs="Times New Roman"/>
          <w:sz w:val="24"/>
          <w:szCs w:val="24"/>
        </w:rPr>
        <w:t>Euroopa Parlamendi ja nõukogu määruse (EÜ) nr 1107/2009 artikli</w:t>
      </w:r>
      <w:r w:rsidR="009B46AD">
        <w:rPr>
          <w:rFonts w:ascii="Times New Roman" w:hAnsi="Times New Roman" w:cs="Times New Roman"/>
          <w:sz w:val="24"/>
          <w:szCs w:val="24"/>
        </w:rPr>
        <w:t>te</w:t>
      </w:r>
      <w:r w:rsidRPr="00666810">
        <w:rPr>
          <w:rFonts w:ascii="Times New Roman" w:hAnsi="Times New Roman" w:cs="Times New Roman"/>
          <w:sz w:val="24"/>
          <w:szCs w:val="24"/>
        </w:rPr>
        <w:t>s</w:t>
      </w:r>
      <w:r w:rsidR="009B46AD">
        <w:rPr>
          <w:rFonts w:ascii="Times New Roman" w:hAnsi="Times New Roman" w:cs="Times New Roman"/>
          <w:sz w:val="24"/>
          <w:szCs w:val="24"/>
        </w:rPr>
        <w:t xml:space="preserve"> 33 ja</w:t>
      </w:r>
      <w:r w:rsidRPr="00666810">
        <w:rPr>
          <w:rFonts w:ascii="Times New Roman" w:hAnsi="Times New Roman" w:cs="Times New Roman"/>
          <w:sz w:val="24"/>
          <w:szCs w:val="24"/>
        </w:rPr>
        <w:t xml:space="preserve"> </w:t>
      </w:r>
      <w:r w:rsidRPr="002058B6">
        <w:rPr>
          <w:rFonts w:ascii="Times New Roman" w:hAnsi="Times New Roman" w:cs="Times New Roman"/>
          <w:sz w:val="24"/>
          <w:szCs w:val="24"/>
        </w:rPr>
        <w:t>45</w:t>
      </w:r>
      <w:r w:rsidRPr="00666810">
        <w:rPr>
          <w:rFonts w:ascii="Times New Roman" w:hAnsi="Times New Roman" w:cs="Times New Roman"/>
          <w:sz w:val="24"/>
          <w:szCs w:val="24"/>
        </w:rPr>
        <w:t xml:space="preserve"> nimetatud loa </w:t>
      </w:r>
      <w:r w:rsidR="00C56844">
        <w:rPr>
          <w:rFonts w:ascii="Times New Roman" w:hAnsi="Times New Roman" w:cs="Times New Roman"/>
          <w:sz w:val="24"/>
          <w:szCs w:val="24"/>
        </w:rPr>
        <w:t xml:space="preserve">muutmise </w:t>
      </w:r>
      <w:r w:rsidRPr="00666810">
        <w:rPr>
          <w:rFonts w:ascii="Times New Roman" w:hAnsi="Times New Roman" w:cs="Times New Roman"/>
          <w:sz w:val="24"/>
          <w:szCs w:val="24"/>
        </w:rPr>
        <w:t>taotluse</w:t>
      </w:r>
      <w:r w:rsidR="002F37BD">
        <w:rPr>
          <w:rFonts w:ascii="Times New Roman" w:hAnsi="Times New Roman" w:cs="Times New Roman"/>
          <w:sz w:val="24"/>
          <w:szCs w:val="24"/>
        </w:rPr>
        <w:t xml:space="preserve">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="00003126" w:rsidRPr="00003126">
        <w:rPr>
          <w:rFonts w:ascii="Times New Roman" w:hAnsi="Times New Roman" w:cs="Times New Roman"/>
          <w:sz w:val="24"/>
          <w:szCs w:val="24"/>
        </w:rPr>
        <w:t>eest</w:t>
      </w:r>
      <w:r w:rsidRPr="0066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tasutakse </w:t>
      </w:r>
      <w:r w:rsidRPr="004F6922">
        <w:rPr>
          <w:rFonts w:ascii="Times New Roman" w:hAnsi="Times New Roman" w:cs="Times New Roman"/>
          <w:sz w:val="24"/>
          <w:szCs w:val="24"/>
        </w:rPr>
        <w:t>riigilõivu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1120 </w:t>
      </w:r>
      <w:r>
        <w:rPr>
          <w:rFonts w:ascii="Times New Roman" w:hAnsi="Times New Roman" w:cs="Times New Roman"/>
          <w:sz w:val="24"/>
          <w:szCs w:val="24"/>
        </w:rPr>
        <w:t>eurot.</w:t>
      </w:r>
      <w:del w:id="178" w:author="Inge Mehide - JUSTDIGI" w:date="2025-11-24T12:10:00Z" w16du:dateUtc="2025-11-24T10:10:00Z">
        <w:r w:rsidR="00465A12" w:rsidRPr="00FF3589" w:rsidDel="005C571B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79" w:author="Inge Mehide - JUSTDIGI" w:date="2025-11-24T12:10:00Z" w16du:dateUtc="2025-11-24T10:10:00Z">
        <w:r w:rsidR="005C571B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6B49D3">
        <w:rPr>
          <w:rFonts w:ascii="Times New Roman" w:hAnsi="Times New Roman" w:cs="Times New Roman"/>
          <w:sz w:val="24"/>
          <w:szCs w:val="24"/>
        </w:rPr>
        <w:t>;</w:t>
      </w:r>
      <w:bookmarkEnd w:id="177"/>
    </w:p>
    <w:bookmarkEnd w:id="176"/>
    <w:p w14:paraId="4E3D212A" w14:textId="77777777" w:rsidR="0040303E" w:rsidRPr="004F6922" w:rsidRDefault="0040303E" w:rsidP="0040303E">
      <w:pPr>
        <w:rPr>
          <w:rFonts w:ascii="Times New Roman" w:hAnsi="Times New Roman" w:cs="Times New Roman"/>
          <w:sz w:val="24"/>
          <w:szCs w:val="24"/>
        </w:rPr>
      </w:pPr>
    </w:p>
    <w:p w14:paraId="05EA67CF" w14:textId="41AAAAF3" w:rsidR="009E02D3" w:rsidRDefault="00091BDC" w:rsidP="00AB33E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80" w:name="_Hlk182301910"/>
      <w:bookmarkStart w:id="181" w:name="_Hlk142902937"/>
      <w:r w:rsidRPr="00B87AAD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3941" w:rsidRPr="004C16BB">
        <w:rPr>
          <w:rFonts w:ascii="Times New Roman" w:hAnsi="Times New Roman" w:cs="Times New Roman"/>
          <w:sz w:val="24"/>
          <w:szCs w:val="24"/>
        </w:rPr>
        <w:t>paragrahv</w:t>
      </w:r>
      <w:r w:rsidR="008A3941">
        <w:rPr>
          <w:rFonts w:ascii="Times New Roman" w:hAnsi="Times New Roman" w:cs="Times New Roman"/>
          <w:sz w:val="24"/>
          <w:szCs w:val="24"/>
        </w:rPr>
        <w:t>i</w:t>
      </w:r>
      <w:r w:rsidR="008A3941" w:rsidRPr="004C16BB">
        <w:rPr>
          <w:rFonts w:ascii="Times New Roman" w:hAnsi="Times New Roman" w:cs="Times New Roman"/>
          <w:sz w:val="24"/>
          <w:szCs w:val="24"/>
        </w:rPr>
        <w:t xml:space="preserve"> </w:t>
      </w:r>
      <w:r w:rsidRPr="00B87AAD">
        <w:rPr>
          <w:rFonts w:ascii="Times New Roman" w:eastAsia="Calibri" w:hAnsi="Times New Roman" w:cs="Times New Roman"/>
          <w:sz w:val="24"/>
          <w:szCs w:val="24"/>
        </w:rPr>
        <w:t>261</w:t>
      </w:r>
      <w:r w:rsidRPr="00B87AAD">
        <w:rPr>
          <w:rFonts w:ascii="Times New Roman" w:eastAsia="Calibri" w:hAnsi="Times New Roman" w:cs="Times New Roman"/>
          <w:sz w:val="24"/>
          <w:szCs w:val="24"/>
          <w:vertAlign w:val="superscript"/>
        </w:rPr>
        <w:t>18</w:t>
      </w:r>
      <w:r w:rsidR="00F60BB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commentRangeStart w:id="182"/>
      <w:del w:id="183" w:author="Inge Mehide - JUSTDIGI" w:date="2025-11-24T12:11:00Z" w16du:dateUtc="2025-11-24T10:11:00Z">
        <w:r w:rsidR="000B3F88" w:rsidRPr="000B3F88" w:rsidDel="00BE2D73">
          <w:rPr>
            <w:rFonts w:ascii="Times New Roman" w:hAnsi="Times New Roman" w:cs="Times New Roman"/>
            <w:sz w:val="24"/>
            <w:szCs w:val="24"/>
          </w:rPr>
          <w:delText xml:space="preserve">olemasolev </w:delText>
        </w:r>
      </w:del>
      <w:commentRangeEnd w:id="182"/>
      <w:r w:rsidR="00B70B0F">
        <w:rPr>
          <w:rStyle w:val="Kommentaariviide"/>
        </w:rPr>
        <w:commentReference w:id="182"/>
      </w:r>
      <w:r w:rsidR="000B3F88" w:rsidRPr="000B3F88">
        <w:rPr>
          <w:rFonts w:ascii="Times New Roman" w:hAnsi="Times New Roman" w:cs="Times New Roman"/>
          <w:sz w:val="24"/>
          <w:szCs w:val="24"/>
        </w:rPr>
        <w:t>tekst loetakse lõikeks 1 ja paragrahvi täiendatakse lõikega 2 järgmises sõnastuses:</w:t>
      </w:r>
    </w:p>
    <w:p w14:paraId="377CB354" w14:textId="77777777" w:rsidR="000B3F88" w:rsidRDefault="000B3F88" w:rsidP="005913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CF64A3" w14:textId="1226A5EB" w:rsidR="00CA0042" w:rsidRPr="00BA481C" w:rsidRDefault="009E02D3" w:rsidP="00C67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31F75" w:rsidRPr="00C676B4">
        <w:rPr>
          <w:rFonts w:ascii="Times New Roman" w:hAnsi="Times New Roman" w:cs="Times New Roman"/>
          <w:sz w:val="24"/>
          <w:szCs w:val="24"/>
        </w:rPr>
        <w:t xml:space="preserve">(2) </w:t>
      </w:r>
      <w:r w:rsidR="008D0BB2" w:rsidRPr="00BA481C">
        <w:rPr>
          <w:rFonts w:ascii="Times New Roman" w:hAnsi="Times New Roman" w:cs="Times New Roman"/>
          <w:sz w:val="24"/>
          <w:szCs w:val="24"/>
        </w:rPr>
        <w:t>T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aimekaitsevahendi registrikande muutmise eest </w:t>
      </w:r>
      <w:r w:rsidR="00EE2590" w:rsidRPr="00BA481C">
        <w:rPr>
          <w:rFonts w:ascii="Times New Roman" w:hAnsi="Times New Roman" w:cs="Times New Roman"/>
          <w:sz w:val="24"/>
          <w:szCs w:val="24"/>
        </w:rPr>
        <w:t xml:space="preserve">tasutakse 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riigilõivu </w:t>
      </w:r>
      <w:r w:rsidR="00672398" w:rsidRPr="00BA481C">
        <w:rPr>
          <w:rFonts w:ascii="Times New Roman" w:hAnsi="Times New Roman" w:cs="Times New Roman"/>
          <w:sz w:val="24"/>
          <w:szCs w:val="24"/>
        </w:rPr>
        <w:t>70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 eurot</w:t>
      </w:r>
      <w:r w:rsidR="00EF0B14" w:rsidRPr="00BA481C">
        <w:rPr>
          <w:rFonts w:ascii="Times New Roman" w:hAnsi="Times New Roman" w:cs="Times New Roman"/>
          <w:sz w:val="24"/>
          <w:szCs w:val="24"/>
        </w:rPr>
        <w:t>.</w:t>
      </w:r>
      <w:del w:id="184" w:author="Inge Mehide - JUSTDIGI" w:date="2025-11-24T12:12:00Z" w16du:dateUtc="2025-11-24T10:12:00Z">
        <w:r w:rsidR="00465A12" w:rsidRPr="00BA481C" w:rsidDel="00920CAE">
          <w:rPr>
            <w:rFonts w:ascii="Times New Roman" w:eastAsia="Times New Roman" w:hAnsi="Times New Roman" w:cs="Times New Roman"/>
            <w:bCs/>
            <w:sz w:val="24"/>
            <w:szCs w:val="20"/>
          </w:rPr>
          <w:delText>”</w:delText>
        </w:r>
      </w:del>
      <w:ins w:id="185" w:author="Inge Mehide - JUSTDIGI" w:date="2025-11-24T12:12:00Z" w16du:dateUtc="2025-11-24T10:12:00Z">
        <w:r w:rsidR="00920CAE">
          <w:rPr>
            <w:rFonts w:ascii="Times New Roman" w:eastAsia="Times New Roman" w:hAnsi="Times New Roman" w:cs="Times New Roman"/>
            <w:bCs/>
            <w:sz w:val="24"/>
            <w:szCs w:val="20"/>
          </w:rPr>
          <w:t>“</w:t>
        </w:r>
      </w:ins>
      <w:r w:rsidR="006B49D3" w:rsidRPr="00BA481C">
        <w:rPr>
          <w:rFonts w:ascii="Times New Roman" w:hAnsi="Times New Roman" w:cs="Times New Roman"/>
          <w:sz w:val="24"/>
          <w:szCs w:val="24"/>
        </w:rPr>
        <w:t>;</w:t>
      </w:r>
    </w:p>
    <w:bookmarkEnd w:id="180"/>
    <w:p w14:paraId="58EEF96A" w14:textId="77777777" w:rsidR="00CF4AD3" w:rsidRDefault="00CF4AD3" w:rsidP="00850939">
      <w:pPr>
        <w:rPr>
          <w:rFonts w:ascii="Times New Roman" w:hAnsi="Times New Roman" w:cs="Times New Roman"/>
          <w:sz w:val="24"/>
          <w:szCs w:val="24"/>
        </w:rPr>
      </w:pPr>
    </w:p>
    <w:p w14:paraId="2A86BC15" w14:textId="76678BAF" w:rsidR="000C36FF" w:rsidRPr="00F20191" w:rsidRDefault="00091BDC" w:rsidP="003B108E">
      <w:pPr>
        <w:rPr>
          <w:rFonts w:ascii="Times New Roman" w:eastAsia="Times New Roman" w:hAnsi="Times New Roman" w:cs="Times New Roman"/>
          <w:sz w:val="24"/>
          <w:szCs w:val="20"/>
        </w:rPr>
      </w:pPr>
      <w:r w:rsidRPr="00B87AA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E6861" w:rsidRPr="00B87AA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E6861">
        <w:rPr>
          <w:rFonts w:ascii="Times New Roman" w:hAnsi="Times New Roman" w:cs="Times New Roman"/>
          <w:sz w:val="24"/>
          <w:szCs w:val="24"/>
        </w:rPr>
        <w:t xml:space="preserve"> paragrahv</w:t>
      </w:r>
      <w:r w:rsidR="00527F1B">
        <w:rPr>
          <w:rFonts w:ascii="Times New Roman" w:hAnsi="Times New Roman" w:cs="Times New Roman"/>
          <w:sz w:val="24"/>
          <w:szCs w:val="24"/>
        </w:rPr>
        <w:t>id</w:t>
      </w:r>
      <w:r w:rsidR="00CE6861">
        <w:rPr>
          <w:rFonts w:ascii="Times New Roman" w:hAnsi="Times New Roman" w:cs="Times New Roman"/>
          <w:sz w:val="24"/>
          <w:szCs w:val="24"/>
        </w:rPr>
        <w:t xml:space="preserve"> 261</w:t>
      </w:r>
      <w:r w:rsidR="00CE6861">
        <w:rPr>
          <w:rFonts w:ascii="Times New Roman" w:hAnsi="Times New Roman" w:cs="Times New Roman"/>
          <w:sz w:val="24"/>
          <w:szCs w:val="24"/>
          <w:vertAlign w:val="superscript"/>
        </w:rPr>
        <w:t xml:space="preserve">21 </w:t>
      </w:r>
      <w:r w:rsidR="00527F1B" w:rsidRPr="00B87AAD">
        <w:rPr>
          <w:rFonts w:ascii="Times New Roman" w:hAnsi="Times New Roman" w:cs="Times New Roman"/>
          <w:sz w:val="24"/>
          <w:szCs w:val="24"/>
        </w:rPr>
        <w:t>ja</w:t>
      </w:r>
      <w:r w:rsidR="00527F1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27F1B" w:rsidRPr="00236E8A">
        <w:rPr>
          <w:rFonts w:ascii="Times New Roman" w:hAnsi="Times New Roman" w:cs="Times New Roman"/>
          <w:sz w:val="24"/>
          <w:szCs w:val="24"/>
        </w:rPr>
        <w:t>261</w:t>
      </w:r>
      <w:r w:rsidR="00527F1B" w:rsidRPr="001369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27F1B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CE6861">
        <w:rPr>
          <w:rFonts w:ascii="Times New Roman" w:hAnsi="Times New Roman" w:cs="Times New Roman"/>
          <w:sz w:val="24"/>
          <w:szCs w:val="24"/>
        </w:rPr>
        <w:t>tunnistatakse kehtetuks</w:t>
      </w:r>
      <w:r w:rsidR="00527F1B">
        <w:rPr>
          <w:rFonts w:ascii="Times New Roman" w:hAnsi="Times New Roman" w:cs="Times New Roman"/>
          <w:sz w:val="24"/>
          <w:szCs w:val="24"/>
        </w:rPr>
        <w:t>.</w:t>
      </w:r>
      <w:bookmarkEnd w:id="170"/>
      <w:bookmarkEnd w:id="171"/>
      <w:bookmarkEnd w:id="181"/>
    </w:p>
    <w:p w14:paraId="780FCCD2" w14:textId="77777777" w:rsidR="000C36FF" w:rsidRPr="00F20191" w:rsidRDefault="000C36FF" w:rsidP="003B1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5A1CD3" w14:textId="739ECB33" w:rsidR="002433C4" w:rsidRPr="00B87AAD" w:rsidRDefault="002433C4" w:rsidP="003B1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7AA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B01F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7AAD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71C79597" w14:textId="77777777" w:rsidR="002433C4" w:rsidRDefault="002433C4" w:rsidP="003B1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D26A34" w14:textId="0A7B535F" w:rsidR="0036628F" w:rsidRDefault="001A0B14" w:rsidP="00F82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0"/>
        </w:rPr>
        <w:t xml:space="preserve">(1) </w:t>
      </w:r>
      <w:r w:rsidR="0036628F">
        <w:rPr>
          <w:rFonts w:ascii="Times New Roman" w:eastAsia="Times New Roman" w:hAnsi="Times New Roman" w:cs="Times New Roman"/>
          <w:iCs/>
          <w:sz w:val="24"/>
          <w:szCs w:val="20"/>
        </w:rPr>
        <w:t xml:space="preserve">Käesolev seadus </w:t>
      </w:r>
      <w:r w:rsidR="0036628F" w:rsidRPr="0035643A">
        <w:rPr>
          <w:rFonts w:ascii="Times New Roman" w:hAnsi="Times New Roman" w:cs="Times New Roman"/>
          <w:sz w:val="24"/>
          <w:szCs w:val="24"/>
        </w:rPr>
        <w:t>jõustu</w:t>
      </w:r>
      <w:r w:rsidR="0036628F">
        <w:rPr>
          <w:rFonts w:ascii="Times New Roman" w:hAnsi="Times New Roman" w:cs="Times New Roman"/>
          <w:sz w:val="24"/>
          <w:szCs w:val="24"/>
        </w:rPr>
        <w:t>b</w:t>
      </w:r>
      <w:r w:rsidR="0036628F" w:rsidRPr="0035643A">
        <w:rPr>
          <w:rFonts w:ascii="Times New Roman" w:hAnsi="Times New Roman" w:cs="Times New Roman"/>
          <w:sz w:val="24"/>
          <w:szCs w:val="24"/>
        </w:rPr>
        <w:t xml:space="preserve"> 20</w:t>
      </w:r>
      <w:r w:rsidR="0036628F">
        <w:rPr>
          <w:rFonts w:ascii="Times New Roman" w:hAnsi="Times New Roman" w:cs="Times New Roman"/>
          <w:sz w:val="24"/>
          <w:szCs w:val="24"/>
        </w:rPr>
        <w:t>2</w:t>
      </w:r>
      <w:r w:rsidR="0036628F" w:rsidRPr="0035643A">
        <w:rPr>
          <w:rFonts w:ascii="Times New Roman" w:hAnsi="Times New Roman" w:cs="Times New Roman"/>
          <w:sz w:val="24"/>
          <w:szCs w:val="24"/>
        </w:rPr>
        <w:t xml:space="preserve">6. aasta 1. </w:t>
      </w:r>
      <w:r w:rsidR="00B916D7">
        <w:rPr>
          <w:rFonts w:ascii="Times New Roman" w:hAnsi="Times New Roman" w:cs="Times New Roman"/>
          <w:sz w:val="24"/>
          <w:szCs w:val="24"/>
        </w:rPr>
        <w:t>märtsil</w:t>
      </w:r>
      <w:r w:rsidR="0036628F" w:rsidRPr="0035643A">
        <w:rPr>
          <w:rFonts w:ascii="Times New Roman" w:hAnsi="Times New Roman" w:cs="Times New Roman"/>
          <w:sz w:val="24"/>
          <w:szCs w:val="24"/>
        </w:rPr>
        <w:t>.</w:t>
      </w:r>
    </w:p>
    <w:p w14:paraId="2DCC066A" w14:textId="77777777" w:rsidR="001A0B14" w:rsidRDefault="001A0B14" w:rsidP="00F82D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E4BCB8" w14:textId="7AA62648" w:rsidR="001A0B14" w:rsidRPr="0035643A" w:rsidRDefault="001A0B14" w:rsidP="00931F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1A0B14">
        <w:rPr>
          <w:rFonts w:ascii="Times New Roman" w:hAnsi="Times New Roman" w:cs="Times New Roman"/>
          <w:sz w:val="24"/>
          <w:szCs w:val="24"/>
        </w:rPr>
        <w:t xml:space="preserve">Käesoleva seaduse §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A0B14">
        <w:rPr>
          <w:rFonts w:ascii="Times New Roman" w:hAnsi="Times New Roman" w:cs="Times New Roman"/>
          <w:sz w:val="24"/>
          <w:szCs w:val="24"/>
        </w:rPr>
        <w:t xml:space="preserve"> punktid </w:t>
      </w:r>
      <w:r>
        <w:rPr>
          <w:rFonts w:ascii="Times New Roman" w:hAnsi="Times New Roman" w:cs="Times New Roman"/>
          <w:sz w:val="24"/>
          <w:szCs w:val="24"/>
        </w:rPr>
        <w:t>2, 9, 12</w:t>
      </w:r>
      <w:r w:rsidR="00931F75">
        <w:rPr>
          <w:rFonts w:ascii="Times New Roman" w:hAnsi="Times New Roman" w:cs="Times New Roman"/>
          <w:sz w:val="24"/>
          <w:szCs w:val="24"/>
        </w:rPr>
        <w:t>‒</w:t>
      </w:r>
      <w:r>
        <w:rPr>
          <w:rFonts w:ascii="Times New Roman" w:hAnsi="Times New Roman" w:cs="Times New Roman"/>
          <w:sz w:val="24"/>
          <w:szCs w:val="24"/>
        </w:rPr>
        <w:t>15</w:t>
      </w:r>
      <w:r w:rsidR="003F4C82">
        <w:rPr>
          <w:rFonts w:ascii="Times New Roman" w:hAnsi="Times New Roman" w:cs="Times New Roman"/>
          <w:sz w:val="24"/>
          <w:szCs w:val="24"/>
        </w:rPr>
        <w:t>, 3</w:t>
      </w:r>
      <w:r w:rsidR="000E038D">
        <w:rPr>
          <w:rFonts w:ascii="Times New Roman" w:hAnsi="Times New Roman" w:cs="Times New Roman"/>
          <w:sz w:val="24"/>
          <w:szCs w:val="24"/>
        </w:rPr>
        <w:t>4</w:t>
      </w:r>
      <w:r w:rsidR="003F4C82">
        <w:rPr>
          <w:rFonts w:ascii="Times New Roman" w:hAnsi="Times New Roman" w:cs="Times New Roman"/>
          <w:sz w:val="24"/>
          <w:szCs w:val="24"/>
        </w:rPr>
        <w:t xml:space="preserve"> ja 3</w:t>
      </w:r>
      <w:r w:rsidR="000E038D">
        <w:rPr>
          <w:rFonts w:ascii="Times New Roman" w:hAnsi="Times New Roman" w:cs="Times New Roman"/>
          <w:sz w:val="24"/>
          <w:szCs w:val="24"/>
        </w:rPr>
        <w:t>5</w:t>
      </w:r>
      <w:r w:rsidR="00931F75">
        <w:rPr>
          <w:rFonts w:ascii="Times New Roman" w:hAnsi="Times New Roman" w:cs="Times New Roman"/>
          <w:sz w:val="24"/>
          <w:szCs w:val="24"/>
        </w:rPr>
        <w:t xml:space="preserve"> ning § 2</w:t>
      </w:r>
      <w:commentRangeStart w:id="186"/>
      <w:r>
        <w:rPr>
          <w:rFonts w:ascii="Times New Roman" w:hAnsi="Times New Roman" w:cs="Times New Roman"/>
          <w:sz w:val="24"/>
          <w:szCs w:val="24"/>
        </w:rPr>
        <w:t xml:space="preserve"> </w:t>
      </w:r>
      <w:del w:id="187" w:author="Markus Ühtigi - JUSTDIGI" w:date="2025-12-03T04:37:00Z" w16du:dateUtc="2025-12-03T02:37:00Z">
        <w:r w:rsidRPr="001A0B14" w:rsidDel="00383D6E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commentRangeEnd w:id="186"/>
      <w:r w:rsidR="00383D6E">
        <w:rPr>
          <w:rStyle w:val="Kommentaariviide"/>
        </w:rPr>
        <w:commentReference w:id="186"/>
      </w:r>
      <w:r w:rsidRPr="001A0B14">
        <w:rPr>
          <w:rFonts w:ascii="Times New Roman" w:hAnsi="Times New Roman" w:cs="Times New Roman"/>
          <w:sz w:val="24"/>
          <w:szCs w:val="24"/>
        </w:rPr>
        <w:t>jõustuvad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A0B14">
        <w:rPr>
          <w:rFonts w:ascii="Times New Roman" w:hAnsi="Times New Roman" w:cs="Times New Roman"/>
          <w:sz w:val="24"/>
          <w:szCs w:val="24"/>
        </w:rPr>
        <w:t>. aasta 1. j</w:t>
      </w:r>
      <w:r>
        <w:rPr>
          <w:rFonts w:ascii="Times New Roman" w:hAnsi="Times New Roman" w:cs="Times New Roman"/>
          <w:sz w:val="24"/>
          <w:szCs w:val="24"/>
        </w:rPr>
        <w:t>uulil</w:t>
      </w:r>
      <w:r w:rsidRPr="001A0B14">
        <w:rPr>
          <w:rFonts w:ascii="Times New Roman" w:hAnsi="Times New Roman" w:cs="Times New Roman"/>
          <w:sz w:val="24"/>
          <w:szCs w:val="24"/>
        </w:rPr>
        <w:t>.</w:t>
      </w:r>
    </w:p>
    <w:p w14:paraId="1CB8E010" w14:textId="34412D79" w:rsidR="0036628F" w:rsidRDefault="0036628F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05B0375A" w14:textId="77777777" w:rsidR="00C760B2" w:rsidRDefault="00C760B2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68F2C2CE" w14:textId="77777777" w:rsidR="004333F3" w:rsidRDefault="004333F3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72256C34" w14:textId="77777777" w:rsidR="00C760B2" w:rsidRPr="003B108E" w:rsidRDefault="00C760B2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2CF12131" w14:textId="4D43883B" w:rsidR="003F00B8" w:rsidRDefault="00B76849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Lauri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Hussar</w:t>
      </w:r>
      <w:proofErr w:type="spellEnd"/>
    </w:p>
    <w:p w14:paraId="399328CC" w14:textId="77777777" w:rsidR="00A82EF2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Riigikogu </w:t>
      </w:r>
      <w:r w:rsidR="00C66787">
        <w:rPr>
          <w:rFonts w:ascii="Times New Roman" w:eastAsia="Times New Roman" w:hAnsi="Times New Roman" w:cs="Times New Roman"/>
          <w:sz w:val="24"/>
          <w:szCs w:val="20"/>
        </w:rPr>
        <w:t>esimees</w:t>
      </w:r>
    </w:p>
    <w:p w14:paraId="5D90E556" w14:textId="77777777" w:rsidR="003F00B8" w:rsidRPr="003F00B8" w:rsidRDefault="003F00B8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ABAFC2C" w14:textId="266B86C6" w:rsidR="003F00B8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Tallinn,  </w:t>
      </w:r>
      <w:r w:rsidR="00367684">
        <w:rPr>
          <w:rFonts w:ascii="Times New Roman" w:eastAsia="Times New Roman" w:hAnsi="Times New Roman" w:cs="Times New Roman"/>
          <w:sz w:val="24"/>
          <w:szCs w:val="20"/>
        </w:rPr>
        <w:t>…..  ……. 20</w:t>
      </w:r>
      <w:r w:rsidR="00AD2921">
        <w:rPr>
          <w:rFonts w:ascii="Times New Roman" w:eastAsia="Times New Roman" w:hAnsi="Times New Roman" w:cs="Times New Roman"/>
          <w:sz w:val="24"/>
          <w:szCs w:val="20"/>
        </w:rPr>
        <w:t>2</w:t>
      </w:r>
      <w:r w:rsidR="00B916D7">
        <w:rPr>
          <w:rFonts w:ascii="Times New Roman" w:eastAsia="Times New Roman" w:hAnsi="Times New Roman" w:cs="Times New Roman"/>
          <w:sz w:val="24"/>
          <w:szCs w:val="20"/>
        </w:rPr>
        <w:t>6</w:t>
      </w:r>
    </w:p>
    <w:p w14:paraId="1268D4FE" w14:textId="291693CF" w:rsidR="000A6351" w:rsidRDefault="00C66787" w:rsidP="003F00B8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591657">
        <w:rPr>
          <w:rFonts w:ascii="Times New Roman" w:eastAsia="Times New Roman" w:hAnsi="Times New Roman" w:cs="Times New Roman"/>
          <w:sz w:val="24"/>
          <w:szCs w:val="20"/>
        </w:rPr>
        <w:t>_____________________________</w:t>
      </w:r>
    </w:p>
    <w:p w14:paraId="3E3B198B" w14:textId="77777777" w:rsidR="00B76849" w:rsidRDefault="00B76849" w:rsidP="003F00B8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6B2B1CCA" w14:textId="4F6461DC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Algatab Vabariigi Valitsus ……………. 202</w:t>
      </w:r>
      <w:r w:rsidR="00B916D7">
        <w:rPr>
          <w:rFonts w:ascii="Times New Roman" w:hAnsi="Times New Roman" w:cs="Times New Roman"/>
          <w:bCs/>
          <w:sz w:val="24"/>
          <w:szCs w:val="24"/>
        </w:rPr>
        <w:t>6</w:t>
      </w:r>
      <w:r w:rsidRPr="00B76849">
        <w:rPr>
          <w:rFonts w:ascii="Times New Roman" w:hAnsi="Times New Roman" w:cs="Times New Roman"/>
          <w:bCs/>
          <w:sz w:val="24"/>
          <w:szCs w:val="24"/>
        </w:rPr>
        <w:t>. a</w:t>
      </w:r>
    </w:p>
    <w:p w14:paraId="6FFC503D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9F32DD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Vabariigi Valitsuse nimel</w:t>
      </w:r>
    </w:p>
    <w:p w14:paraId="1F6F281F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62ECF4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(allkirjastatud digitaalselt)</w:t>
      </w:r>
    </w:p>
    <w:p w14:paraId="1C290F41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Heili Tõnisson</w:t>
      </w:r>
    </w:p>
    <w:p w14:paraId="6E3AF672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valitsuse nõunik</w:t>
      </w:r>
    </w:p>
    <w:p w14:paraId="1E337D27" w14:textId="1A2A7DDC" w:rsidR="00B76849" w:rsidRPr="00B76849" w:rsidRDefault="00B76849" w:rsidP="00B76849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lang w:eastAsia="zh-CN" w:bidi="hi-IN"/>
        </w:rPr>
      </w:pPr>
    </w:p>
    <w:sectPr w:rsidR="00B76849" w:rsidRPr="00B76849" w:rsidSect="00374845">
      <w:footerReference w:type="default" r:id="rId15"/>
      <w:pgSz w:w="11906" w:h="16838" w:code="9"/>
      <w:pgMar w:top="1134" w:right="1134" w:bottom="1134" w:left="1701" w:header="680" w:footer="680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Inge Mehide - JUSTDIGI" w:date="2025-11-24T10:32:00Z" w:initials="IM">
    <w:p w14:paraId="2F6644EC" w14:textId="77777777" w:rsidR="002B1CDD" w:rsidRDefault="00EC6FF7" w:rsidP="002B1CDD">
      <w:pPr>
        <w:pStyle w:val="Kommentaaritekst"/>
      </w:pPr>
      <w:r>
        <w:rPr>
          <w:rStyle w:val="Kommentaariviide"/>
        </w:rPr>
        <w:annotationRef/>
      </w:r>
      <w:r w:rsidR="002B1CDD">
        <w:t>Siin ja järgnevalt enamasti valed lõpujutumärgid.</w:t>
      </w:r>
    </w:p>
  </w:comment>
  <w:comment w:id="11" w:author="Inge Mehide - JUSTDIGI" w:date="2025-11-24T10:31:00Z" w:initials="IM">
    <w:p w14:paraId="1684E1B2" w14:textId="0D948B40" w:rsidR="00F71E28" w:rsidRDefault="00F71E28" w:rsidP="00F71E28">
      <w:pPr>
        <w:pStyle w:val="Kommentaaritekst"/>
      </w:pPr>
      <w:r>
        <w:rPr>
          <w:rStyle w:val="Kommentaariviide"/>
        </w:rPr>
        <w:annotationRef/>
      </w:r>
      <w:r>
        <w:t>Liigne tühik.</w:t>
      </w:r>
    </w:p>
  </w:comment>
  <w:comment w:id="27" w:author="Markus Ühtigi - JUSTDIGI" w:date="2025-11-30T17:46:00Z" w:initials="MJ">
    <w:p w14:paraId="79EE36BC" w14:textId="0AA2B5B0" w:rsidR="00383D6E" w:rsidRDefault="00383D6E">
      <w:r>
        <w:annotationRef/>
      </w:r>
      <w:r w:rsidRPr="1F23AA9F">
        <w:t>Topelttühik.</w:t>
      </w:r>
    </w:p>
  </w:comment>
  <w:comment w:id="45" w:author="Inge Mehide - JUSTDIGI" w:date="2025-11-24T11:04:00Z" w:initials="IM">
    <w:p w14:paraId="62B833FC" w14:textId="77777777" w:rsidR="00E22E76" w:rsidRDefault="00E73454" w:rsidP="00E22E76">
      <w:pPr>
        <w:pStyle w:val="Kommentaaritekst"/>
      </w:pPr>
      <w:r>
        <w:rPr>
          <w:rStyle w:val="Kommentaariviide"/>
        </w:rPr>
        <w:annotationRef/>
      </w:r>
      <w:r w:rsidR="00E22E76">
        <w:t>Seal on sõnastatud see kui täiendav hinnang, mitte hindamine, need ei ole sünonüümid.</w:t>
      </w:r>
    </w:p>
  </w:comment>
  <w:comment w:id="76" w:author="Markus Ühtigi - JUSTDIGI" w:date="2025-11-30T18:44:00Z" w:initials="MJ">
    <w:p w14:paraId="510E15C3" w14:textId="3488F766" w:rsidR="00383D6E" w:rsidRDefault="00383D6E">
      <w:r>
        <w:annotationRef/>
      </w:r>
      <w:r w:rsidRPr="61CE67F4">
        <w:t>Täiendatakse ka veel lõikega 5.</w:t>
      </w:r>
    </w:p>
  </w:comment>
  <w:comment w:id="115" w:author="Inge Mehide - JUSTDIGI" w:date="2025-11-24T11:32:00Z" w:initials="IM">
    <w:p w14:paraId="19AA9F9E" w14:textId="02D47FF4" w:rsidR="00E61E20" w:rsidRDefault="008A61AA" w:rsidP="00E61E20">
      <w:pPr>
        <w:pStyle w:val="Kommentaaritekst"/>
      </w:pPr>
      <w:r>
        <w:rPr>
          <w:rStyle w:val="Kommentaariviide"/>
        </w:rPr>
        <w:annotationRef/>
      </w:r>
      <w:r w:rsidR="00E61E20">
        <w:t>Lisada koma ("nagu" on siin tähenduses "näiteks").</w:t>
      </w:r>
    </w:p>
  </w:comment>
  <w:comment w:id="131" w:author="Inge Mehide - JUSTDIGI" w:date="2025-11-24T11:39:00Z" w:initials="IM">
    <w:p w14:paraId="377E9A14" w14:textId="77777777" w:rsidR="00C114FC" w:rsidRDefault="00C114FC" w:rsidP="00C114FC">
      <w:pPr>
        <w:pStyle w:val="Kommentaaritekst"/>
      </w:pPr>
      <w:r>
        <w:rPr>
          <w:rStyle w:val="Kommentaariviide"/>
        </w:rPr>
        <w:annotationRef/>
      </w:r>
      <w:r>
        <w:t>Lisada koma.</w:t>
      </w:r>
    </w:p>
  </w:comment>
  <w:comment w:id="139" w:author="Inge Mehide - JUSTDIGI" w:date="2025-11-24T13:52:00Z" w:initials="IM">
    <w:p w14:paraId="09B331E2" w14:textId="77777777" w:rsidR="00020D08" w:rsidRDefault="00020D08" w:rsidP="00020D08">
      <w:pPr>
        <w:pStyle w:val="Kommentaaritekst"/>
      </w:pPr>
      <w:r>
        <w:rPr>
          <w:rStyle w:val="Kommentaariviide"/>
        </w:rPr>
        <w:annotationRef/>
      </w:r>
      <w:r>
        <w:t>Liigne.</w:t>
      </w:r>
    </w:p>
  </w:comment>
  <w:comment w:id="141" w:author="Inge Mehide - JUSTDIGI" w:date="2025-11-24T11:47:00Z" w:initials="IM">
    <w:p w14:paraId="1496E50A" w14:textId="29330EC6" w:rsidR="006E39BD" w:rsidRDefault="006E39BD" w:rsidP="006E39BD">
      <w:pPr>
        <w:pStyle w:val="Kommentaaritekst"/>
      </w:pPr>
      <w:r>
        <w:rPr>
          <w:rStyle w:val="Kommentaariviide"/>
        </w:rPr>
        <w:annotationRef/>
      </w:r>
      <w:r>
        <w:t>See on määruse järgi töötlemise kontroll.</w:t>
      </w:r>
    </w:p>
  </w:comment>
  <w:comment w:id="149" w:author="Inge Mehide - JUSTDIGI" w:date="2025-11-24T13:50:00Z" w:initials="IM">
    <w:p w14:paraId="38F95AC9" w14:textId="77777777" w:rsidR="008D19D8" w:rsidRDefault="008D19D8" w:rsidP="008D19D8">
      <w:pPr>
        <w:pStyle w:val="Kommentaaritekst"/>
      </w:pPr>
      <w:r>
        <w:rPr>
          <w:rStyle w:val="Kommentaariviide"/>
        </w:rPr>
        <w:annotationRef/>
      </w:r>
      <w:r>
        <w:t>Liigne.</w:t>
      </w:r>
    </w:p>
  </w:comment>
  <w:comment w:id="160" w:author="Inge Mehide - JUSTDIGI" w:date="2025-11-24T13:51:00Z" w:initials="IM">
    <w:p w14:paraId="0D070F1F" w14:textId="77777777" w:rsidR="00020D08" w:rsidRDefault="00020D08" w:rsidP="00020D08">
      <w:pPr>
        <w:pStyle w:val="Kommentaaritekst"/>
      </w:pPr>
      <w:r>
        <w:rPr>
          <w:rStyle w:val="Kommentaariviide"/>
        </w:rPr>
        <w:annotationRef/>
      </w:r>
      <w:r>
        <w:t>Parem.</w:t>
      </w:r>
    </w:p>
  </w:comment>
  <w:comment w:id="182" w:author="Inge Mehide - JUSTDIGI" w:date="2025-11-24T13:50:00Z" w:initials="IM">
    <w:p w14:paraId="358BDB44" w14:textId="5D157D88" w:rsidR="00B70B0F" w:rsidRDefault="00B70B0F" w:rsidP="00B70B0F">
      <w:pPr>
        <w:pStyle w:val="Kommentaaritekst"/>
      </w:pPr>
      <w:r>
        <w:rPr>
          <w:rStyle w:val="Kommentaariviide"/>
        </w:rPr>
        <w:annotationRef/>
      </w:r>
      <w:r>
        <w:t>Liigne.</w:t>
      </w:r>
    </w:p>
  </w:comment>
  <w:comment w:id="186" w:author="Markus Ühtigi - JUSTDIGI" w:date="2025-12-03T04:37:00Z" w:initials="MÜ">
    <w:p w14:paraId="2F75DBB5" w14:textId="77777777" w:rsidR="00383D6E" w:rsidRDefault="00383D6E" w:rsidP="00383D6E">
      <w:pPr>
        <w:pStyle w:val="Kommentaaritekst"/>
      </w:pPr>
      <w:r>
        <w:rPr>
          <w:rStyle w:val="Kommentaariviide"/>
        </w:rPr>
        <w:annotationRef/>
      </w:r>
      <w:r>
        <w:t>Topelttühik.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F6644EC" w15:done="0"/>
  <w15:commentEx w15:paraId="1684E1B2" w15:done="0"/>
  <w15:commentEx w15:paraId="79EE36BC" w15:done="0"/>
  <w15:commentEx w15:paraId="62B833FC" w15:done="0"/>
  <w15:commentEx w15:paraId="510E15C3" w15:done="0"/>
  <w15:commentEx w15:paraId="19AA9F9E" w15:done="0"/>
  <w15:commentEx w15:paraId="377E9A14" w15:done="0"/>
  <w15:commentEx w15:paraId="09B331E2" w15:done="0"/>
  <w15:commentEx w15:paraId="1496E50A" w15:done="0"/>
  <w15:commentEx w15:paraId="38F95AC9" w15:done="0"/>
  <w15:commentEx w15:paraId="0D070F1F" w15:done="0"/>
  <w15:commentEx w15:paraId="358BDB44" w15:done="0"/>
  <w15:commentEx w15:paraId="2F75DB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CDE468" w16cex:dateUtc="2025-11-24T08:32:00Z"/>
  <w16cex:commentExtensible w16cex:durableId="56B543A3" w16cex:dateUtc="2025-11-24T08:31:00Z"/>
  <w16cex:commentExtensible w16cex:durableId="298F96E8" w16cex:dateUtc="2025-11-30T15:46:00Z"/>
  <w16cex:commentExtensible w16cex:durableId="1409E92E" w16cex:dateUtc="2025-11-24T09:04:00Z"/>
  <w16cex:commentExtensible w16cex:durableId="4935AEE6" w16cex:dateUtc="2025-11-30T16:44:00Z"/>
  <w16cex:commentExtensible w16cex:durableId="1979E07F" w16cex:dateUtc="2025-11-24T09:32:00Z"/>
  <w16cex:commentExtensible w16cex:durableId="7AC72F4B" w16cex:dateUtc="2025-11-24T09:39:00Z"/>
  <w16cex:commentExtensible w16cex:durableId="64EDDB2F" w16cex:dateUtc="2025-11-24T11:52:00Z"/>
  <w16cex:commentExtensible w16cex:durableId="1CD43ADA" w16cex:dateUtc="2025-11-24T09:47:00Z"/>
  <w16cex:commentExtensible w16cex:durableId="0C83E2C7" w16cex:dateUtc="2025-11-24T11:50:00Z"/>
  <w16cex:commentExtensible w16cex:durableId="2C704BE0" w16cex:dateUtc="2025-11-24T11:51:00Z"/>
  <w16cex:commentExtensible w16cex:durableId="0314BB90" w16cex:dateUtc="2025-11-24T11:50:00Z"/>
  <w16cex:commentExtensible w16cex:durableId="364965F8" w16cex:dateUtc="2025-12-03T0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F6644EC" w16cid:durableId="75CDE468"/>
  <w16cid:commentId w16cid:paraId="1684E1B2" w16cid:durableId="56B543A3"/>
  <w16cid:commentId w16cid:paraId="79EE36BC" w16cid:durableId="298F96E8"/>
  <w16cid:commentId w16cid:paraId="62B833FC" w16cid:durableId="1409E92E"/>
  <w16cid:commentId w16cid:paraId="510E15C3" w16cid:durableId="4935AEE6"/>
  <w16cid:commentId w16cid:paraId="19AA9F9E" w16cid:durableId="1979E07F"/>
  <w16cid:commentId w16cid:paraId="377E9A14" w16cid:durableId="7AC72F4B"/>
  <w16cid:commentId w16cid:paraId="09B331E2" w16cid:durableId="64EDDB2F"/>
  <w16cid:commentId w16cid:paraId="1496E50A" w16cid:durableId="1CD43ADA"/>
  <w16cid:commentId w16cid:paraId="38F95AC9" w16cid:durableId="0C83E2C7"/>
  <w16cid:commentId w16cid:paraId="0D070F1F" w16cid:durableId="2C704BE0"/>
  <w16cid:commentId w16cid:paraId="358BDB44" w16cid:durableId="0314BB90"/>
  <w16cid:commentId w16cid:paraId="2F75DBB5" w16cid:durableId="364965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4D9F3" w14:textId="77777777" w:rsidR="00EA643B" w:rsidRDefault="00EA643B" w:rsidP="00C23C7B">
      <w:r>
        <w:separator/>
      </w:r>
    </w:p>
  </w:endnote>
  <w:endnote w:type="continuationSeparator" w:id="0">
    <w:p w14:paraId="61ECB03B" w14:textId="77777777" w:rsidR="00EA643B" w:rsidRDefault="00EA643B" w:rsidP="00C23C7B">
      <w:r>
        <w:continuationSeparator/>
      </w:r>
    </w:p>
  </w:endnote>
  <w:endnote w:type="continuationNotice" w:id="1">
    <w:p w14:paraId="1C8BBA84" w14:textId="77777777" w:rsidR="00EA643B" w:rsidRDefault="00EA6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54640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5B8F17" w14:textId="3FC3C659" w:rsidR="00C23C7B" w:rsidRPr="005D2FD8" w:rsidRDefault="00960ABE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48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67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48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06721">
          <w:rPr>
            <w:rFonts w:ascii="Times New Roman" w:hAnsi="Times New Roman" w:cs="Times New Roman"/>
            <w:sz w:val="24"/>
            <w:szCs w:val="24"/>
          </w:rPr>
          <w:t>2</w:t>
        </w:r>
        <w:r w:rsidRPr="003748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C84A29" w14:textId="77777777" w:rsidR="00C23C7B" w:rsidRDefault="00C23C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51CA9" w14:textId="77777777" w:rsidR="00EA643B" w:rsidRDefault="00EA643B" w:rsidP="00C23C7B">
      <w:r>
        <w:separator/>
      </w:r>
    </w:p>
  </w:footnote>
  <w:footnote w:type="continuationSeparator" w:id="0">
    <w:p w14:paraId="7CF749E1" w14:textId="77777777" w:rsidR="00EA643B" w:rsidRDefault="00EA643B" w:rsidP="00C23C7B">
      <w:r>
        <w:continuationSeparator/>
      </w:r>
    </w:p>
  </w:footnote>
  <w:footnote w:type="continuationNotice" w:id="1">
    <w:p w14:paraId="1240C5C7" w14:textId="77777777" w:rsidR="00EA643B" w:rsidRDefault="00EA64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A04"/>
    <w:multiLevelType w:val="hybridMultilevel"/>
    <w:tmpl w:val="CF50D032"/>
    <w:lvl w:ilvl="0" w:tplc="D41CE07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D3"/>
    <w:multiLevelType w:val="hybridMultilevel"/>
    <w:tmpl w:val="729641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BCD"/>
    <w:multiLevelType w:val="hybridMultilevel"/>
    <w:tmpl w:val="BCC45D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9B4"/>
    <w:multiLevelType w:val="hybridMultilevel"/>
    <w:tmpl w:val="2B1C1684"/>
    <w:lvl w:ilvl="0" w:tplc="2A7415DE">
      <w:start w:val="1"/>
      <w:numFmt w:val="decimal"/>
      <w:lvlText w:val="%1)"/>
      <w:lvlJc w:val="left"/>
      <w:pPr>
        <w:ind w:left="1020" w:hanging="360"/>
      </w:pPr>
    </w:lvl>
    <w:lvl w:ilvl="1" w:tplc="357AEE6E">
      <w:start w:val="1"/>
      <w:numFmt w:val="decimal"/>
      <w:lvlText w:val="%2)"/>
      <w:lvlJc w:val="left"/>
      <w:pPr>
        <w:ind w:left="1020" w:hanging="360"/>
      </w:pPr>
    </w:lvl>
    <w:lvl w:ilvl="2" w:tplc="8FD68E6E">
      <w:start w:val="1"/>
      <w:numFmt w:val="decimal"/>
      <w:lvlText w:val="%3)"/>
      <w:lvlJc w:val="left"/>
      <w:pPr>
        <w:ind w:left="1020" w:hanging="360"/>
      </w:pPr>
    </w:lvl>
    <w:lvl w:ilvl="3" w:tplc="751896DA">
      <w:start w:val="1"/>
      <w:numFmt w:val="decimal"/>
      <w:lvlText w:val="%4)"/>
      <w:lvlJc w:val="left"/>
      <w:pPr>
        <w:ind w:left="1020" w:hanging="360"/>
      </w:pPr>
    </w:lvl>
    <w:lvl w:ilvl="4" w:tplc="990E35D2">
      <w:start w:val="1"/>
      <w:numFmt w:val="decimal"/>
      <w:lvlText w:val="%5)"/>
      <w:lvlJc w:val="left"/>
      <w:pPr>
        <w:ind w:left="1020" w:hanging="360"/>
      </w:pPr>
    </w:lvl>
    <w:lvl w:ilvl="5" w:tplc="1ECE3DC4">
      <w:start w:val="1"/>
      <w:numFmt w:val="decimal"/>
      <w:lvlText w:val="%6)"/>
      <w:lvlJc w:val="left"/>
      <w:pPr>
        <w:ind w:left="1020" w:hanging="360"/>
      </w:pPr>
    </w:lvl>
    <w:lvl w:ilvl="6" w:tplc="04CC7E6C">
      <w:start w:val="1"/>
      <w:numFmt w:val="decimal"/>
      <w:lvlText w:val="%7)"/>
      <w:lvlJc w:val="left"/>
      <w:pPr>
        <w:ind w:left="1020" w:hanging="360"/>
      </w:pPr>
    </w:lvl>
    <w:lvl w:ilvl="7" w:tplc="7F288ACC">
      <w:start w:val="1"/>
      <w:numFmt w:val="decimal"/>
      <w:lvlText w:val="%8)"/>
      <w:lvlJc w:val="left"/>
      <w:pPr>
        <w:ind w:left="1020" w:hanging="360"/>
      </w:pPr>
    </w:lvl>
    <w:lvl w:ilvl="8" w:tplc="21AC423A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5" w15:restartNumberingAfterBreak="0">
    <w:nsid w:val="10497546"/>
    <w:multiLevelType w:val="hybridMultilevel"/>
    <w:tmpl w:val="5FE8B54E"/>
    <w:lvl w:ilvl="0" w:tplc="31A25F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7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3333F43"/>
    <w:multiLevelType w:val="hybridMultilevel"/>
    <w:tmpl w:val="CC64904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F3E46"/>
    <w:multiLevelType w:val="hybridMultilevel"/>
    <w:tmpl w:val="729641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C2A7E"/>
    <w:multiLevelType w:val="hybridMultilevel"/>
    <w:tmpl w:val="358CAC6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44FAD"/>
    <w:multiLevelType w:val="hybridMultilevel"/>
    <w:tmpl w:val="CC069716"/>
    <w:lvl w:ilvl="0" w:tplc="6B60D270">
      <w:start w:val="1"/>
      <w:numFmt w:val="decimal"/>
      <w:lvlText w:val="(%1)"/>
      <w:lvlJc w:val="left"/>
      <w:pPr>
        <w:ind w:left="816" w:hanging="81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84EE6"/>
    <w:multiLevelType w:val="hybridMultilevel"/>
    <w:tmpl w:val="E1EA71A6"/>
    <w:lvl w:ilvl="0" w:tplc="99387C3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DE1"/>
    <w:multiLevelType w:val="hybridMultilevel"/>
    <w:tmpl w:val="9FC0321E"/>
    <w:lvl w:ilvl="0" w:tplc="D182E4F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 w15:restartNumberingAfterBreak="0">
    <w:nsid w:val="2B6E64D9"/>
    <w:multiLevelType w:val="hybridMultilevel"/>
    <w:tmpl w:val="507E52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1EF5"/>
    <w:multiLevelType w:val="hybridMultilevel"/>
    <w:tmpl w:val="B7EEC06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85398"/>
    <w:multiLevelType w:val="hybridMultilevel"/>
    <w:tmpl w:val="93D600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0242F"/>
    <w:multiLevelType w:val="hybridMultilevel"/>
    <w:tmpl w:val="A07635E8"/>
    <w:lvl w:ilvl="0" w:tplc="B8DC487E">
      <w:start w:val="1"/>
      <w:numFmt w:val="decimal"/>
      <w:lvlText w:val="%1)"/>
      <w:lvlJc w:val="left"/>
      <w:pPr>
        <w:ind w:left="72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7486B"/>
    <w:multiLevelType w:val="hybridMultilevel"/>
    <w:tmpl w:val="C8DACFC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450EC"/>
    <w:multiLevelType w:val="hybridMultilevel"/>
    <w:tmpl w:val="7E68BFD6"/>
    <w:lvl w:ilvl="0" w:tplc="81562B5E">
      <w:start w:val="17"/>
      <w:numFmt w:val="decimal"/>
      <w:lvlText w:val="%1)"/>
      <w:lvlJc w:val="left"/>
      <w:pPr>
        <w:ind w:left="72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 w15:restartNumberingAfterBreak="0">
    <w:nsid w:val="3C705568"/>
    <w:multiLevelType w:val="hybridMultilevel"/>
    <w:tmpl w:val="621C4B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57A7A"/>
    <w:multiLevelType w:val="hybridMultilevel"/>
    <w:tmpl w:val="6A76AF98"/>
    <w:lvl w:ilvl="0" w:tplc="CF1E58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D055C"/>
    <w:multiLevelType w:val="hybridMultilevel"/>
    <w:tmpl w:val="A25C524E"/>
    <w:lvl w:ilvl="0" w:tplc="741A8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530E3"/>
    <w:multiLevelType w:val="hybridMultilevel"/>
    <w:tmpl w:val="48ECEB7C"/>
    <w:lvl w:ilvl="0" w:tplc="779655EC">
      <w:start w:val="1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17D64"/>
    <w:multiLevelType w:val="hybridMultilevel"/>
    <w:tmpl w:val="D5D60A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6E14A2"/>
    <w:multiLevelType w:val="hybridMultilevel"/>
    <w:tmpl w:val="E38052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C3A18"/>
    <w:multiLevelType w:val="hybridMultilevel"/>
    <w:tmpl w:val="17B2800A"/>
    <w:lvl w:ilvl="0" w:tplc="6F5EC7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7E2"/>
    <w:multiLevelType w:val="hybridMultilevel"/>
    <w:tmpl w:val="2A24F0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50BFB"/>
    <w:multiLevelType w:val="hybridMultilevel"/>
    <w:tmpl w:val="BD8053D8"/>
    <w:lvl w:ilvl="0" w:tplc="F13049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8595D"/>
    <w:multiLevelType w:val="hybridMultilevel"/>
    <w:tmpl w:val="3BFA3382"/>
    <w:lvl w:ilvl="0" w:tplc="85A47C7E">
      <w:start w:val="45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D580A"/>
    <w:multiLevelType w:val="hybridMultilevel"/>
    <w:tmpl w:val="017A26A4"/>
    <w:lvl w:ilvl="0" w:tplc="D81C46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B3374"/>
    <w:multiLevelType w:val="hybridMultilevel"/>
    <w:tmpl w:val="58CA93A2"/>
    <w:lvl w:ilvl="0" w:tplc="B8DC487E">
      <w:start w:val="1"/>
      <w:numFmt w:val="decimal"/>
      <w:lvlText w:val="%1)"/>
      <w:lvlJc w:val="left"/>
      <w:pPr>
        <w:ind w:left="78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7B3691E"/>
    <w:multiLevelType w:val="hybridMultilevel"/>
    <w:tmpl w:val="D986995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B5FEA"/>
    <w:multiLevelType w:val="hybridMultilevel"/>
    <w:tmpl w:val="25847B9C"/>
    <w:lvl w:ilvl="0" w:tplc="7A4C13A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544872">
    <w:abstractNumId w:val="4"/>
  </w:num>
  <w:num w:numId="2" w16cid:durableId="432675380">
    <w:abstractNumId w:val="14"/>
  </w:num>
  <w:num w:numId="3" w16cid:durableId="1186019048">
    <w:abstractNumId w:val="6"/>
  </w:num>
  <w:num w:numId="4" w16cid:durableId="2145000757">
    <w:abstractNumId w:val="7"/>
  </w:num>
  <w:num w:numId="5" w16cid:durableId="401490361">
    <w:abstractNumId w:val="21"/>
  </w:num>
  <w:num w:numId="6" w16cid:durableId="1366440897">
    <w:abstractNumId w:val="35"/>
  </w:num>
  <w:num w:numId="7" w16cid:durableId="1988824624">
    <w:abstractNumId w:val="32"/>
  </w:num>
  <w:num w:numId="8" w16cid:durableId="479541408">
    <w:abstractNumId w:val="12"/>
  </w:num>
  <w:num w:numId="9" w16cid:durableId="1732920028">
    <w:abstractNumId w:val="15"/>
  </w:num>
  <w:num w:numId="10" w16cid:durableId="1461148983">
    <w:abstractNumId w:val="27"/>
  </w:num>
  <w:num w:numId="11" w16cid:durableId="1864440997">
    <w:abstractNumId w:val="23"/>
  </w:num>
  <w:num w:numId="12" w16cid:durableId="1801874319">
    <w:abstractNumId w:val="29"/>
  </w:num>
  <w:num w:numId="13" w16cid:durableId="1311714682">
    <w:abstractNumId w:val="0"/>
  </w:num>
  <w:num w:numId="14" w16cid:durableId="971449516">
    <w:abstractNumId w:val="16"/>
  </w:num>
  <w:num w:numId="15" w16cid:durableId="1082333470">
    <w:abstractNumId w:val="19"/>
  </w:num>
  <w:num w:numId="16" w16cid:durableId="403989547">
    <w:abstractNumId w:val="30"/>
  </w:num>
  <w:num w:numId="17" w16cid:durableId="778454178">
    <w:abstractNumId w:val="10"/>
  </w:num>
  <w:num w:numId="18" w16cid:durableId="1200970461">
    <w:abstractNumId w:val="25"/>
  </w:num>
  <w:num w:numId="19" w16cid:durableId="579677699">
    <w:abstractNumId w:val="34"/>
  </w:num>
  <w:num w:numId="20" w16cid:durableId="2089112048">
    <w:abstractNumId w:val="18"/>
  </w:num>
  <w:num w:numId="21" w16cid:durableId="1983000581">
    <w:abstractNumId w:val="33"/>
  </w:num>
  <w:num w:numId="22" w16cid:durableId="1667049053">
    <w:abstractNumId w:val="26"/>
  </w:num>
  <w:num w:numId="23" w16cid:durableId="1583950969">
    <w:abstractNumId w:val="8"/>
  </w:num>
  <w:num w:numId="24" w16cid:durableId="1170288170">
    <w:abstractNumId w:val="9"/>
  </w:num>
  <w:num w:numId="25" w16cid:durableId="1581333805">
    <w:abstractNumId w:val="20"/>
  </w:num>
  <w:num w:numId="26" w16cid:durableId="542639477">
    <w:abstractNumId w:val="1"/>
  </w:num>
  <w:num w:numId="27" w16cid:durableId="507864626">
    <w:abstractNumId w:val="17"/>
  </w:num>
  <w:num w:numId="28" w16cid:durableId="1238902094">
    <w:abstractNumId w:val="31"/>
  </w:num>
  <w:num w:numId="29" w16cid:durableId="744687023">
    <w:abstractNumId w:val="24"/>
  </w:num>
  <w:num w:numId="30" w16cid:durableId="531849033">
    <w:abstractNumId w:val="11"/>
  </w:num>
  <w:num w:numId="31" w16cid:durableId="1655452966">
    <w:abstractNumId w:val="22"/>
  </w:num>
  <w:num w:numId="32" w16cid:durableId="969438918">
    <w:abstractNumId w:val="2"/>
  </w:num>
  <w:num w:numId="33" w16cid:durableId="1111706365">
    <w:abstractNumId w:val="5"/>
  </w:num>
  <w:num w:numId="34" w16cid:durableId="1751386394">
    <w:abstractNumId w:val="13"/>
  </w:num>
  <w:num w:numId="35" w16cid:durableId="710030397">
    <w:abstractNumId w:val="28"/>
  </w:num>
  <w:num w:numId="36" w16cid:durableId="21385250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nge Mehide - JUSTDIGI">
    <w15:presenceInfo w15:providerId="AD" w15:userId="S::inge.mehide@justdigi.ee::1eca034a-f563-49f5-9c71-9e46c56faaec"/>
  </w15:person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4"/>
    <w:rsid w:val="00000455"/>
    <w:rsid w:val="000020FC"/>
    <w:rsid w:val="00002533"/>
    <w:rsid w:val="00003126"/>
    <w:rsid w:val="0000355C"/>
    <w:rsid w:val="00003669"/>
    <w:rsid w:val="000053C1"/>
    <w:rsid w:val="000054FE"/>
    <w:rsid w:val="0000590E"/>
    <w:rsid w:val="00005DB6"/>
    <w:rsid w:val="00006140"/>
    <w:rsid w:val="000069A4"/>
    <w:rsid w:val="00006B41"/>
    <w:rsid w:val="00006F2B"/>
    <w:rsid w:val="0000730F"/>
    <w:rsid w:val="00007DB0"/>
    <w:rsid w:val="00010633"/>
    <w:rsid w:val="00010A74"/>
    <w:rsid w:val="000116CC"/>
    <w:rsid w:val="00014B7F"/>
    <w:rsid w:val="00015876"/>
    <w:rsid w:val="00015E71"/>
    <w:rsid w:val="00015ED7"/>
    <w:rsid w:val="000166BE"/>
    <w:rsid w:val="00016868"/>
    <w:rsid w:val="000171A4"/>
    <w:rsid w:val="0002070F"/>
    <w:rsid w:val="00020B44"/>
    <w:rsid w:val="00020D08"/>
    <w:rsid w:val="00021751"/>
    <w:rsid w:val="00022123"/>
    <w:rsid w:val="00022B7D"/>
    <w:rsid w:val="00022DD9"/>
    <w:rsid w:val="0002676D"/>
    <w:rsid w:val="000271CB"/>
    <w:rsid w:val="00027289"/>
    <w:rsid w:val="000277F8"/>
    <w:rsid w:val="00030BCF"/>
    <w:rsid w:val="00030D1B"/>
    <w:rsid w:val="00031873"/>
    <w:rsid w:val="00032D39"/>
    <w:rsid w:val="00033682"/>
    <w:rsid w:val="00033D6C"/>
    <w:rsid w:val="00033E14"/>
    <w:rsid w:val="00034217"/>
    <w:rsid w:val="00034541"/>
    <w:rsid w:val="000351FE"/>
    <w:rsid w:val="00036BEA"/>
    <w:rsid w:val="00036DF6"/>
    <w:rsid w:val="0003725D"/>
    <w:rsid w:val="00040F7F"/>
    <w:rsid w:val="00041219"/>
    <w:rsid w:val="00043C16"/>
    <w:rsid w:val="000441AF"/>
    <w:rsid w:val="00044B24"/>
    <w:rsid w:val="000452EA"/>
    <w:rsid w:val="00045445"/>
    <w:rsid w:val="000454F6"/>
    <w:rsid w:val="0004589B"/>
    <w:rsid w:val="0004639B"/>
    <w:rsid w:val="00046411"/>
    <w:rsid w:val="000469A8"/>
    <w:rsid w:val="00046CB9"/>
    <w:rsid w:val="000475A1"/>
    <w:rsid w:val="00047770"/>
    <w:rsid w:val="0005013A"/>
    <w:rsid w:val="00050254"/>
    <w:rsid w:val="000537D1"/>
    <w:rsid w:val="000548DA"/>
    <w:rsid w:val="00055B3D"/>
    <w:rsid w:val="000574BD"/>
    <w:rsid w:val="000606F2"/>
    <w:rsid w:val="000610DA"/>
    <w:rsid w:val="000618A6"/>
    <w:rsid w:val="00061BEC"/>
    <w:rsid w:val="00062D15"/>
    <w:rsid w:val="00063E51"/>
    <w:rsid w:val="00064941"/>
    <w:rsid w:val="00064A49"/>
    <w:rsid w:val="00064AA2"/>
    <w:rsid w:val="00064E7D"/>
    <w:rsid w:val="000674D5"/>
    <w:rsid w:val="00067E52"/>
    <w:rsid w:val="00070D48"/>
    <w:rsid w:val="00071022"/>
    <w:rsid w:val="0007299F"/>
    <w:rsid w:val="00073660"/>
    <w:rsid w:val="00073830"/>
    <w:rsid w:val="00074365"/>
    <w:rsid w:val="00074570"/>
    <w:rsid w:val="0007482A"/>
    <w:rsid w:val="000773E9"/>
    <w:rsid w:val="00081FF7"/>
    <w:rsid w:val="000820BF"/>
    <w:rsid w:val="000820E3"/>
    <w:rsid w:val="00083881"/>
    <w:rsid w:val="00084231"/>
    <w:rsid w:val="00085B83"/>
    <w:rsid w:val="00087DC5"/>
    <w:rsid w:val="00090311"/>
    <w:rsid w:val="000903F3"/>
    <w:rsid w:val="00091BDC"/>
    <w:rsid w:val="00093012"/>
    <w:rsid w:val="00093454"/>
    <w:rsid w:val="0009541C"/>
    <w:rsid w:val="0009745E"/>
    <w:rsid w:val="00097F18"/>
    <w:rsid w:val="000A095E"/>
    <w:rsid w:val="000A0995"/>
    <w:rsid w:val="000A0C58"/>
    <w:rsid w:val="000A10B7"/>
    <w:rsid w:val="000A1149"/>
    <w:rsid w:val="000A1EA6"/>
    <w:rsid w:val="000A1FAC"/>
    <w:rsid w:val="000A20D9"/>
    <w:rsid w:val="000A2165"/>
    <w:rsid w:val="000A24CA"/>
    <w:rsid w:val="000A2C60"/>
    <w:rsid w:val="000A3607"/>
    <w:rsid w:val="000A39C0"/>
    <w:rsid w:val="000A3A18"/>
    <w:rsid w:val="000A3ABE"/>
    <w:rsid w:val="000A423B"/>
    <w:rsid w:val="000A6351"/>
    <w:rsid w:val="000A6882"/>
    <w:rsid w:val="000A6BB9"/>
    <w:rsid w:val="000A6E27"/>
    <w:rsid w:val="000A7074"/>
    <w:rsid w:val="000A7A55"/>
    <w:rsid w:val="000B0BBF"/>
    <w:rsid w:val="000B1442"/>
    <w:rsid w:val="000B157E"/>
    <w:rsid w:val="000B2E56"/>
    <w:rsid w:val="000B3F88"/>
    <w:rsid w:val="000B6AC3"/>
    <w:rsid w:val="000B6B36"/>
    <w:rsid w:val="000B72E2"/>
    <w:rsid w:val="000B7B5C"/>
    <w:rsid w:val="000C00CE"/>
    <w:rsid w:val="000C1B1F"/>
    <w:rsid w:val="000C1BF8"/>
    <w:rsid w:val="000C1C30"/>
    <w:rsid w:val="000C1C88"/>
    <w:rsid w:val="000C1CAB"/>
    <w:rsid w:val="000C1E05"/>
    <w:rsid w:val="000C2456"/>
    <w:rsid w:val="000C36FF"/>
    <w:rsid w:val="000C471B"/>
    <w:rsid w:val="000C59A0"/>
    <w:rsid w:val="000C610A"/>
    <w:rsid w:val="000D056E"/>
    <w:rsid w:val="000D100C"/>
    <w:rsid w:val="000D146D"/>
    <w:rsid w:val="000D19AE"/>
    <w:rsid w:val="000D4718"/>
    <w:rsid w:val="000D4F20"/>
    <w:rsid w:val="000D5B79"/>
    <w:rsid w:val="000D6C2B"/>
    <w:rsid w:val="000D6C46"/>
    <w:rsid w:val="000D72FD"/>
    <w:rsid w:val="000D7598"/>
    <w:rsid w:val="000E0200"/>
    <w:rsid w:val="000E038D"/>
    <w:rsid w:val="000E1A88"/>
    <w:rsid w:val="000E258C"/>
    <w:rsid w:val="000E30B3"/>
    <w:rsid w:val="000E5DC0"/>
    <w:rsid w:val="000E6600"/>
    <w:rsid w:val="000E68FE"/>
    <w:rsid w:val="000E7330"/>
    <w:rsid w:val="000E7478"/>
    <w:rsid w:val="000E7F60"/>
    <w:rsid w:val="000E7FA9"/>
    <w:rsid w:val="000F0705"/>
    <w:rsid w:val="000F0D30"/>
    <w:rsid w:val="000F1CBB"/>
    <w:rsid w:val="000F2CE6"/>
    <w:rsid w:val="000F3658"/>
    <w:rsid w:val="000F3764"/>
    <w:rsid w:val="000F3F2A"/>
    <w:rsid w:val="000F4C5A"/>
    <w:rsid w:val="000F4CC0"/>
    <w:rsid w:val="000F4F8B"/>
    <w:rsid w:val="000F772E"/>
    <w:rsid w:val="000F7AB3"/>
    <w:rsid w:val="0010038B"/>
    <w:rsid w:val="00100993"/>
    <w:rsid w:val="001015F7"/>
    <w:rsid w:val="00102490"/>
    <w:rsid w:val="001035C9"/>
    <w:rsid w:val="00104F9A"/>
    <w:rsid w:val="0010605B"/>
    <w:rsid w:val="001062AE"/>
    <w:rsid w:val="00106B0B"/>
    <w:rsid w:val="001107C3"/>
    <w:rsid w:val="00110E13"/>
    <w:rsid w:val="0011196B"/>
    <w:rsid w:val="00113D48"/>
    <w:rsid w:val="00114931"/>
    <w:rsid w:val="00114D45"/>
    <w:rsid w:val="00115261"/>
    <w:rsid w:val="0011530F"/>
    <w:rsid w:val="00115CC2"/>
    <w:rsid w:val="00115E89"/>
    <w:rsid w:val="00116291"/>
    <w:rsid w:val="00116D5B"/>
    <w:rsid w:val="00117242"/>
    <w:rsid w:val="001172C0"/>
    <w:rsid w:val="001172FC"/>
    <w:rsid w:val="0011745F"/>
    <w:rsid w:val="00121548"/>
    <w:rsid w:val="00121579"/>
    <w:rsid w:val="00121E86"/>
    <w:rsid w:val="001225B3"/>
    <w:rsid w:val="001227F0"/>
    <w:rsid w:val="00122E8C"/>
    <w:rsid w:val="001233B5"/>
    <w:rsid w:val="00123423"/>
    <w:rsid w:val="0012356E"/>
    <w:rsid w:val="00123F2C"/>
    <w:rsid w:val="00124DCB"/>
    <w:rsid w:val="00126885"/>
    <w:rsid w:val="0012733B"/>
    <w:rsid w:val="00127C5A"/>
    <w:rsid w:val="00127FC4"/>
    <w:rsid w:val="001301D1"/>
    <w:rsid w:val="00130293"/>
    <w:rsid w:val="00130A21"/>
    <w:rsid w:val="001312A2"/>
    <w:rsid w:val="0013142B"/>
    <w:rsid w:val="00131F00"/>
    <w:rsid w:val="00135521"/>
    <w:rsid w:val="001366E4"/>
    <w:rsid w:val="0013691E"/>
    <w:rsid w:val="00136C33"/>
    <w:rsid w:val="00137C42"/>
    <w:rsid w:val="001409A4"/>
    <w:rsid w:val="001422C6"/>
    <w:rsid w:val="00142894"/>
    <w:rsid w:val="00143431"/>
    <w:rsid w:val="00143759"/>
    <w:rsid w:val="00143A78"/>
    <w:rsid w:val="001460BA"/>
    <w:rsid w:val="0014643B"/>
    <w:rsid w:val="00146C4E"/>
    <w:rsid w:val="00147094"/>
    <w:rsid w:val="00151B07"/>
    <w:rsid w:val="00153044"/>
    <w:rsid w:val="001530F5"/>
    <w:rsid w:val="0015312B"/>
    <w:rsid w:val="001546F4"/>
    <w:rsid w:val="00156240"/>
    <w:rsid w:val="00156BFB"/>
    <w:rsid w:val="00157268"/>
    <w:rsid w:val="00160F03"/>
    <w:rsid w:val="001612D9"/>
    <w:rsid w:val="00161F66"/>
    <w:rsid w:val="001620D4"/>
    <w:rsid w:val="00163CAC"/>
    <w:rsid w:val="00163EE7"/>
    <w:rsid w:val="00164232"/>
    <w:rsid w:val="00165A91"/>
    <w:rsid w:val="001702BC"/>
    <w:rsid w:val="0017047B"/>
    <w:rsid w:val="00170A31"/>
    <w:rsid w:val="00171E23"/>
    <w:rsid w:val="001736D8"/>
    <w:rsid w:val="00174A30"/>
    <w:rsid w:val="00175F5D"/>
    <w:rsid w:val="00176763"/>
    <w:rsid w:val="00176E50"/>
    <w:rsid w:val="0017704E"/>
    <w:rsid w:val="00177645"/>
    <w:rsid w:val="0018057F"/>
    <w:rsid w:val="00180CE9"/>
    <w:rsid w:val="00181272"/>
    <w:rsid w:val="001818A1"/>
    <w:rsid w:val="00184A66"/>
    <w:rsid w:val="00191640"/>
    <w:rsid w:val="00191A92"/>
    <w:rsid w:val="00192665"/>
    <w:rsid w:val="00192C29"/>
    <w:rsid w:val="00194486"/>
    <w:rsid w:val="00194E9A"/>
    <w:rsid w:val="00195076"/>
    <w:rsid w:val="00195C3D"/>
    <w:rsid w:val="001970ED"/>
    <w:rsid w:val="001972E3"/>
    <w:rsid w:val="00197DB8"/>
    <w:rsid w:val="00197F61"/>
    <w:rsid w:val="001A001C"/>
    <w:rsid w:val="001A07C5"/>
    <w:rsid w:val="001A0B14"/>
    <w:rsid w:val="001A10B3"/>
    <w:rsid w:val="001A1104"/>
    <w:rsid w:val="001A125E"/>
    <w:rsid w:val="001A1301"/>
    <w:rsid w:val="001A1766"/>
    <w:rsid w:val="001A206E"/>
    <w:rsid w:val="001A2311"/>
    <w:rsid w:val="001A29F9"/>
    <w:rsid w:val="001A2F7D"/>
    <w:rsid w:val="001A362D"/>
    <w:rsid w:val="001A38F1"/>
    <w:rsid w:val="001A4360"/>
    <w:rsid w:val="001A5988"/>
    <w:rsid w:val="001A6C99"/>
    <w:rsid w:val="001A75D7"/>
    <w:rsid w:val="001B0E7E"/>
    <w:rsid w:val="001B0F84"/>
    <w:rsid w:val="001B3160"/>
    <w:rsid w:val="001B34D2"/>
    <w:rsid w:val="001B507F"/>
    <w:rsid w:val="001B557A"/>
    <w:rsid w:val="001B5924"/>
    <w:rsid w:val="001B5DBD"/>
    <w:rsid w:val="001B61CD"/>
    <w:rsid w:val="001B6481"/>
    <w:rsid w:val="001B66A3"/>
    <w:rsid w:val="001C091F"/>
    <w:rsid w:val="001C0F13"/>
    <w:rsid w:val="001C1143"/>
    <w:rsid w:val="001C17F3"/>
    <w:rsid w:val="001C2020"/>
    <w:rsid w:val="001C2BDF"/>
    <w:rsid w:val="001C2DA7"/>
    <w:rsid w:val="001C3604"/>
    <w:rsid w:val="001C3975"/>
    <w:rsid w:val="001C4B75"/>
    <w:rsid w:val="001C5576"/>
    <w:rsid w:val="001C6649"/>
    <w:rsid w:val="001C68B6"/>
    <w:rsid w:val="001C714D"/>
    <w:rsid w:val="001D051F"/>
    <w:rsid w:val="001D0702"/>
    <w:rsid w:val="001D0D63"/>
    <w:rsid w:val="001D1689"/>
    <w:rsid w:val="001D19E8"/>
    <w:rsid w:val="001D1E3E"/>
    <w:rsid w:val="001D388C"/>
    <w:rsid w:val="001D3E69"/>
    <w:rsid w:val="001D4966"/>
    <w:rsid w:val="001D534F"/>
    <w:rsid w:val="001D5948"/>
    <w:rsid w:val="001D6A1B"/>
    <w:rsid w:val="001D71AA"/>
    <w:rsid w:val="001D7980"/>
    <w:rsid w:val="001E06ED"/>
    <w:rsid w:val="001E0946"/>
    <w:rsid w:val="001E1206"/>
    <w:rsid w:val="001E1600"/>
    <w:rsid w:val="001E2C97"/>
    <w:rsid w:val="001E2E8A"/>
    <w:rsid w:val="001E30CA"/>
    <w:rsid w:val="001E32A6"/>
    <w:rsid w:val="001E526C"/>
    <w:rsid w:val="001E541D"/>
    <w:rsid w:val="001E58F2"/>
    <w:rsid w:val="001E6C0E"/>
    <w:rsid w:val="001E6C20"/>
    <w:rsid w:val="001E70CA"/>
    <w:rsid w:val="001F045B"/>
    <w:rsid w:val="001F2C9C"/>
    <w:rsid w:val="001F3FE3"/>
    <w:rsid w:val="001F4862"/>
    <w:rsid w:val="001F60CB"/>
    <w:rsid w:val="001F6803"/>
    <w:rsid w:val="002002F0"/>
    <w:rsid w:val="00201E65"/>
    <w:rsid w:val="0020242E"/>
    <w:rsid w:val="00202B23"/>
    <w:rsid w:val="002058B6"/>
    <w:rsid w:val="00205D8D"/>
    <w:rsid w:val="0020625A"/>
    <w:rsid w:val="00206CC5"/>
    <w:rsid w:val="002076D1"/>
    <w:rsid w:val="00207EC5"/>
    <w:rsid w:val="002105F6"/>
    <w:rsid w:val="00210888"/>
    <w:rsid w:val="002129D6"/>
    <w:rsid w:val="0021326E"/>
    <w:rsid w:val="00213676"/>
    <w:rsid w:val="00214003"/>
    <w:rsid w:val="002140CD"/>
    <w:rsid w:val="00214DA8"/>
    <w:rsid w:val="002152FC"/>
    <w:rsid w:val="002164E4"/>
    <w:rsid w:val="002167B8"/>
    <w:rsid w:val="00217D34"/>
    <w:rsid w:val="00220285"/>
    <w:rsid w:val="00220363"/>
    <w:rsid w:val="00221C47"/>
    <w:rsid w:val="00221EC5"/>
    <w:rsid w:val="002225C1"/>
    <w:rsid w:val="00222767"/>
    <w:rsid w:val="00223612"/>
    <w:rsid w:val="002246BD"/>
    <w:rsid w:val="00225E99"/>
    <w:rsid w:val="002278FA"/>
    <w:rsid w:val="002300D2"/>
    <w:rsid w:val="0023054A"/>
    <w:rsid w:val="00230698"/>
    <w:rsid w:val="00232406"/>
    <w:rsid w:val="00233764"/>
    <w:rsid w:val="002339A4"/>
    <w:rsid w:val="00235115"/>
    <w:rsid w:val="002357DC"/>
    <w:rsid w:val="00235B91"/>
    <w:rsid w:val="00236E1B"/>
    <w:rsid w:val="00236E8A"/>
    <w:rsid w:val="00237457"/>
    <w:rsid w:val="00240540"/>
    <w:rsid w:val="002405E6"/>
    <w:rsid w:val="002415F4"/>
    <w:rsid w:val="00242142"/>
    <w:rsid w:val="00242927"/>
    <w:rsid w:val="00242FF4"/>
    <w:rsid w:val="002433C4"/>
    <w:rsid w:val="00243F2E"/>
    <w:rsid w:val="002446C8"/>
    <w:rsid w:val="0024543D"/>
    <w:rsid w:val="00246B30"/>
    <w:rsid w:val="00246B7A"/>
    <w:rsid w:val="00246BE0"/>
    <w:rsid w:val="0024755A"/>
    <w:rsid w:val="00250176"/>
    <w:rsid w:val="0025072D"/>
    <w:rsid w:val="00250E64"/>
    <w:rsid w:val="00251362"/>
    <w:rsid w:val="002516BD"/>
    <w:rsid w:val="00253143"/>
    <w:rsid w:val="00254635"/>
    <w:rsid w:val="0025504D"/>
    <w:rsid w:val="0025670D"/>
    <w:rsid w:val="0026043C"/>
    <w:rsid w:val="002608BD"/>
    <w:rsid w:val="00261151"/>
    <w:rsid w:val="0026276C"/>
    <w:rsid w:val="00262A9C"/>
    <w:rsid w:val="00262F0D"/>
    <w:rsid w:val="0026390C"/>
    <w:rsid w:val="00263958"/>
    <w:rsid w:val="002639F1"/>
    <w:rsid w:val="00263BBA"/>
    <w:rsid w:val="00263D19"/>
    <w:rsid w:val="0026400C"/>
    <w:rsid w:val="00264A2E"/>
    <w:rsid w:val="00264BB8"/>
    <w:rsid w:val="002652E5"/>
    <w:rsid w:val="00265FB9"/>
    <w:rsid w:val="002672F3"/>
    <w:rsid w:val="00267623"/>
    <w:rsid w:val="00267D5C"/>
    <w:rsid w:val="00270D54"/>
    <w:rsid w:val="002743DA"/>
    <w:rsid w:val="0027511A"/>
    <w:rsid w:val="0027633B"/>
    <w:rsid w:val="002766FE"/>
    <w:rsid w:val="00276775"/>
    <w:rsid w:val="00276CC3"/>
    <w:rsid w:val="00280762"/>
    <w:rsid w:val="00280E8F"/>
    <w:rsid w:val="002825DB"/>
    <w:rsid w:val="00283237"/>
    <w:rsid w:val="002834FB"/>
    <w:rsid w:val="00283A3E"/>
    <w:rsid w:val="002842F7"/>
    <w:rsid w:val="00284766"/>
    <w:rsid w:val="002861C0"/>
    <w:rsid w:val="0029044B"/>
    <w:rsid w:val="0029090B"/>
    <w:rsid w:val="00291872"/>
    <w:rsid w:val="00291C3C"/>
    <w:rsid w:val="002921CD"/>
    <w:rsid w:val="002927DC"/>
    <w:rsid w:val="00292971"/>
    <w:rsid w:val="00292ED9"/>
    <w:rsid w:val="00292F96"/>
    <w:rsid w:val="00293154"/>
    <w:rsid w:val="00293263"/>
    <w:rsid w:val="00294FFB"/>
    <w:rsid w:val="00295356"/>
    <w:rsid w:val="00295C6F"/>
    <w:rsid w:val="00295F66"/>
    <w:rsid w:val="00296A4D"/>
    <w:rsid w:val="0029762D"/>
    <w:rsid w:val="002A111F"/>
    <w:rsid w:val="002A2524"/>
    <w:rsid w:val="002A6E03"/>
    <w:rsid w:val="002A7F77"/>
    <w:rsid w:val="002B0CD3"/>
    <w:rsid w:val="002B1CDD"/>
    <w:rsid w:val="002B24EC"/>
    <w:rsid w:val="002B2920"/>
    <w:rsid w:val="002B39AC"/>
    <w:rsid w:val="002B4949"/>
    <w:rsid w:val="002B4AEE"/>
    <w:rsid w:val="002B514C"/>
    <w:rsid w:val="002B5160"/>
    <w:rsid w:val="002B7C32"/>
    <w:rsid w:val="002C161C"/>
    <w:rsid w:val="002C177B"/>
    <w:rsid w:val="002C22B3"/>
    <w:rsid w:val="002C22BB"/>
    <w:rsid w:val="002C2933"/>
    <w:rsid w:val="002C3BC2"/>
    <w:rsid w:val="002C4260"/>
    <w:rsid w:val="002C67DB"/>
    <w:rsid w:val="002C7738"/>
    <w:rsid w:val="002C7CC0"/>
    <w:rsid w:val="002C7E9B"/>
    <w:rsid w:val="002D06AE"/>
    <w:rsid w:val="002D0896"/>
    <w:rsid w:val="002D1625"/>
    <w:rsid w:val="002D480B"/>
    <w:rsid w:val="002D593B"/>
    <w:rsid w:val="002D6255"/>
    <w:rsid w:val="002D6762"/>
    <w:rsid w:val="002D7BAE"/>
    <w:rsid w:val="002D7DAC"/>
    <w:rsid w:val="002E046D"/>
    <w:rsid w:val="002E0BA4"/>
    <w:rsid w:val="002E0CFA"/>
    <w:rsid w:val="002E1A38"/>
    <w:rsid w:val="002E1C28"/>
    <w:rsid w:val="002E1CD8"/>
    <w:rsid w:val="002E210D"/>
    <w:rsid w:val="002E3267"/>
    <w:rsid w:val="002E45C7"/>
    <w:rsid w:val="002E4E64"/>
    <w:rsid w:val="002E5785"/>
    <w:rsid w:val="002E6139"/>
    <w:rsid w:val="002E69F5"/>
    <w:rsid w:val="002E6F5D"/>
    <w:rsid w:val="002E7D9C"/>
    <w:rsid w:val="002F04E2"/>
    <w:rsid w:val="002F07DB"/>
    <w:rsid w:val="002F1327"/>
    <w:rsid w:val="002F14E5"/>
    <w:rsid w:val="002F2A61"/>
    <w:rsid w:val="002F2CC9"/>
    <w:rsid w:val="002F3346"/>
    <w:rsid w:val="002F37BD"/>
    <w:rsid w:val="002F5474"/>
    <w:rsid w:val="002F55A4"/>
    <w:rsid w:val="002F6B59"/>
    <w:rsid w:val="002F7B08"/>
    <w:rsid w:val="0030006A"/>
    <w:rsid w:val="003015C4"/>
    <w:rsid w:val="003020FF"/>
    <w:rsid w:val="00302589"/>
    <w:rsid w:val="003042C1"/>
    <w:rsid w:val="00305BEC"/>
    <w:rsid w:val="00310EA3"/>
    <w:rsid w:val="00310EA6"/>
    <w:rsid w:val="00311331"/>
    <w:rsid w:val="003113E3"/>
    <w:rsid w:val="00311ED1"/>
    <w:rsid w:val="00312071"/>
    <w:rsid w:val="00312669"/>
    <w:rsid w:val="003129AD"/>
    <w:rsid w:val="00312BFC"/>
    <w:rsid w:val="0031422F"/>
    <w:rsid w:val="0031496A"/>
    <w:rsid w:val="0031529A"/>
    <w:rsid w:val="0031551D"/>
    <w:rsid w:val="00315875"/>
    <w:rsid w:val="003158CE"/>
    <w:rsid w:val="003171CE"/>
    <w:rsid w:val="003172CC"/>
    <w:rsid w:val="00320530"/>
    <w:rsid w:val="00320930"/>
    <w:rsid w:val="00321070"/>
    <w:rsid w:val="00321348"/>
    <w:rsid w:val="00321602"/>
    <w:rsid w:val="003230FD"/>
    <w:rsid w:val="0032393F"/>
    <w:rsid w:val="00323D11"/>
    <w:rsid w:val="00325F9A"/>
    <w:rsid w:val="003262BB"/>
    <w:rsid w:val="003263EA"/>
    <w:rsid w:val="0032744B"/>
    <w:rsid w:val="0032751B"/>
    <w:rsid w:val="003278CD"/>
    <w:rsid w:val="003279DF"/>
    <w:rsid w:val="00327F96"/>
    <w:rsid w:val="00330C1C"/>
    <w:rsid w:val="00330F14"/>
    <w:rsid w:val="003319AF"/>
    <w:rsid w:val="00331AD6"/>
    <w:rsid w:val="0033278D"/>
    <w:rsid w:val="00333027"/>
    <w:rsid w:val="00334599"/>
    <w:rsid w:val="00335F6B"/>
    <w:rsid w:val="003367A7"/>
    <w:rsid w:val="003372FA"/>
    <w:rsid w:val="00337480"/>
    <w:rsid w:val="0034024D"/>
    <w:rsid w:val="003405AA"/>
    <w:rsid w:val="0034066D"/>
    <w:rsid w:val="00342381"/>
    <w:rsid w:val="00343495"/>
    <w:rsid w:val="00343FE8"/>
    <w:rsid w:val="00344451"/>
    <w:rsid w:val="00344D1B"/>
    <w:rsid w:val="003450C3"/>
    <w:rsid w:val="00345821"/>
    <w:rsid w:val="00346BC4"/>
    <w:rsid w:val="00347A93"/>
    <w:rsid w:val="00350A35"/>
    <w:rsid w:val="00350FF9"/>
    <w:rsid w:val="003515F9"/>
    <w:rsid w:val="00352618"/>
    <w:rsid w:val="0035274C"/>
    <w:rsid w:val="00352B65"/>
    <w:rsid w:val="00352E67"/>
    <w:rsid w:val="00354845"/>
    <w:rsid w:val="00356057"/>
    <w:rsid w:val="0035643A"/>
    <w:rsid w:val="00356464"/>
    <w:rsid w:val="003565F9"/>
    <w:rsid w:val="0035667A"/>
    <w:rsid w:val="00356837"/>
    <w:rsid w:val="003572B5"/>
    <w:rsid w:val="00361A10"/>
    <w:rsid w:val="00361BF5"/>
    <w:rsid w:val="00362049"/>
    <w:rsid w:val="0036244A"/>
    <w:rsid w:val="00362625"/>
    <w:rsid w:val="00362A1F"/>
    <w:rsid w:val="003641AB"/>
    <w:rsid w:val="00364A6A"/>
    <w:rsid w:val="00364DA9"/>
    <w:rsid w:val="0036545D"/>
    <w:rsid w:val="00365C9F"/>
    <w:rsid w:val="0036628F"/>
    <w:rsid w:val="0036644D"/>
    <w:rsid w:val="00366A1F"/>
    <w:rsid w:val="00366F7B"/>
    <w:rsid w:val="00367684"/>
    <w:rsid w:val="0037166F"/>
    <w:rsid w:val="00371F8E"/>
    <w:rsid w:val="00372232"/>
    <w:rsid w:val="00372A52"/>
    <w:rsid w:val="00374845"/>
    <w:rsid w:val="00374CD1"/>
    <w:rsid w:val="003751C8"/>
    <w:rsid w:val="0037683A"/>
    <w:rsid w:val="00376B44"/>
    <w:rsid w:val="0037778B"/>
    <w:rsid w:val="003779D9"/>
    <w:rsid w:val="00382704"/>
    <w:rsid w:val="00382E08"/>
    <w:rsid w:val="003831FB"/>
    <w:rsid w:val="0038339E"/>
    <w:rsid w:val="00383714"/>
    <w:rsid w:val="00383C6C"/>
    <w:rsid w:val="00383D6E"/>
    <w:rsid w:val="00384283"/>
    <w:rsid w:val="003855DA"/>
    <w:rsid w:val="00385664"/>
    <w:rsid w:val="00385787"/>
    <w:rsid w:val="003865F4"/>
    <w:rsid w:val="00386889"/>
    <w:rsid w:val="00386C19"/>
    <w:rsid w:val="00387AA1"/>
    <w:rsid w:val="00387BAD"/>
    <w:rsid w:val="0039151E"/>
    <w:rsid w:val="0039164F"/>
    <w:rsid w:val="00391A79"/>
    <w:rsid w:val="00391BD5"/>
    <w:rsid w:val="00391ED9"/>
    <w:rsid w:val="00392807"/>
    <w:rsid w:val="00393263"/>
    <w:rsid w:val="00395336"/>
    <w:rsid w:val="00395DA7"/>
    <w:rsid w:val="003967FF"/>
    <w:rsid w:val="00396B29"/>
    <w:rsid w:val="00396F36"/>
    <w:rsid w:val="003974B1"/>
    <w:rsid w:val="00397EA3"/>
    <w:rsid w:val="003A0185"/>
    <w:rsid w:val="003A069C"/>
    <w:rsid w:val="003A1BD9"/>
    <w:rsid w:val="003A203F"/>
    <w:rsid w:val="003A224F"/>
    <w:rsid w:val="003A29A7"/>
    <w:rsid w:val="003A398F"/>
    <w:rsid w:val="003A5BF8"/>
    <w:rsid w:val="003A5CC9"/>
    <w:rsid w:val="003A69CD"/>
    <w:rsid w:val="003A6C0F"/>
    <w:rsid w:val="003A6D0C"/>
    <w:rsid w:val="003A6F90"/>
    <w:rsid w:val="003B0EFB"/>
    <w:rsid w:val="003B108E"/>
    <w:rsid w:val="003B20F3"/>
    <w:rsid w:val="003B243D"/>
    <w:rsid w:val="003B26B1"/>
    <w:rsid w:val="003B2E85"/>
    <w:rsid w:val="003B3054"/>
    <w:rsid w:val="003B39BC"/>
    <w:rsid w:val="003B3A70"/>
    <w:rsid w:val="003B3DED"/>
    <w:rsid w:val="003B47CF"/>
    <w:rsid w:val="003B4973"/>
    <w:rsid w:val="003B5141"/>
    <w:rsid w:val="003B5A61"/>
    <w:rsid w:val="003B6199"/>
    <w:rsid w:val="003B74D2"/>
    <w:rsid w:val="003B7CF8"/>
    <w:rsid w:val="003C16F9"/>
    <w:rsid w:val="003C33DA"/>
    <w:rsid w:val="003C342F"/>
    <w:rsid w:val="003C43BA"/>
    <w:rsid w:val="003C44FB"/>
    <w:rsid w:val="003C53BD"/>
    <w:rsid w:val="003C638A"/>
    <w:rsid w:val="003C675D"/>
    <w:rsid w:val="003C6FA5"/>
    <w:rsid w:val="003D0199"/>
    <w:rsid w:val="003D0987"/>
    <w:rsid w:val="003D0BF2"/>
    <w:rsid w:val="003D16E1"/>
    <w:rsid w:val="003D4392"/>
    <w:rsid w:val="003D44B8"/>
    <w:rsid w:val="003D463A"/>
    <w:rsid w:val="003D56E3"/>
    <w:rsid w:val="003D5CDE"/>
    <w:rsid w:val="003D6E8A"/>
    <w:rsid w:val="003D7A1D"/>
    <w:rsid w:val="003D7BB4"/>
    <w:rsid w:val="003E0DD2"/>
    <w:rsid w:val="003E1356"/>
    <w:rsid w:val="003E13EF"/>
    <w:rsid w:val="003E1E58"/>
    <w:rsid w:val="003E2A5D"/>
    <w:rsid w:val="003E33FF"/>
    <w:rsid w:val="003E38B5"/>
    <w:rsid w:val="003E41B0"/>
    <w:rsid w:val="003E59D1"/>
    <w:rsid w:val="003E660F"/>
    <w:rsid w:val="003E7478"/>
    <w:rsid w:val="003E7E08"/>
    <w:rsid w:val="003F00B8"/>
    <w:rsid w:val="003F080B"/>
    <w:rsid w:val="003F228C"/>
    <w:rsid w:val="003F251A"/>
    <w:rsid w:val="003F2E25"/>
    <w:rsid w:val="003F336F"/>
    <w:rsid w:val="003F3F18"/>
    <w:rsid w:val="003F409C"/>
    <w:rsid w:val="003F4C82"/>
    <w:rsid w:val="003F5CD6"/>
    <w:rsid w:val="003F5E53"/>
    <w:rsid w:val="003F664A"/>
    <w:rsid w:val="003F7A58"/>
    <w:rsid w:val="00401256"/>
    <w:rsid w:val="004015C1"/>
    <w:rsid w:val="00402E78"/>
    <w:rsid w:val="0040303E"/>
    <w:rsid w:val="00404FE4"/>
    <w:rsid w:val="00405F87"/>
    <w:rsid w:val="00407183"/>
    <w:rsid w:val="00407861"/>
    <w:rsid w:val="004106FB"/>
    <w:rsid w:val="00412E5E"/>
    <w:rsid w:val="00413EC5"/>
    <w:rsid w:val="00414261"/>
    <w:rsid w:val="00414CEB"/>
    <w:rsid w:val="004150FE"/>
    <w:rsid w:val="0041610F"/>
    <w:rsid w:val="00416E24"/>
    <w:rsid w:val="004170C1"/>
    <w:rsid w:val="00417498"/>
    <w:rsid w:val="0041749C"/>
    <w:rsid w:val="00420519"/>
    <w:rsid w:val="0042070F"/>
    <w:rsid w:val="00420C25"/>
    <w:rsid w:val="00421A4E"/>
    <w:rsid w:val="00421E74"/>
    <w:rsid w:val="004221C6"/>
    <w:rsid w:val="004229AE"/>
    <w:rsid w:val="00423479"/>
    <w:rsid w:val="004234B5"/>
    <w:rsid w:val="00424909"/>
    <w:rsid w:val="004258A0"/>
    <w:rsid w:val="00427038"/>
    <w:rsid w:val="004303C6"/>
    <w:rsid w:val="00430FD2"/>
    <w:rsid w:val="00432DD0"/>
    <w:rsid w:val="0043330C"/>
    <w:rsid w:val="004333F3"/>
    <w:rsid w:val="00433B00"/>
    <w:rsid w:val="00433DA2"/>
    <w:rsid w:val="0043475C"/>
    <w:rsid w:val="004348D3"/>
    <w:rsid w:val="004348D4"/>
    <w:rsid w:val="004363BE"/>
    <w:rsid w:val="0043798A"/>
    <w:rsid w:val="00440329"/>
    <w:rsid w:val="00440E28"/>
    <w:rsid w:val="00441179"/>
    <w:rsid w:val="0044143D"/>
    <w:rsid w:val="00442385"/>
    <w:rsid w:val="00444A97"/>
    <w:rsid w:val="00444E08"/>
    <w:rsid w:val="004452D9"/>
    <w:rsid w:val="004455C7"/>
    <w:rsid w:val="0044601D"/>
    <w:rsid w:val="00446172"/>
    <w:rsid w:val="004462A1"/>
    <w:rsid w:val="00446303"/>
    <w:rsid w:val="00450071"/>
    <w:rsid w:val="00450A2C"/>
    <w:rsid w:val="00450F05"/>
    <w:rsid w:val="00451D6D"/>
    <w:rsid w:val="00452256"/>
    <w:rsid w:val="004528C4"/>
    <w:rsid w:val="00452D9B"/>
    <w:rsid w:val="0045390F"/>
    <w:rsid w:val="00453948"/>
    <w:rsid w:val="00454F75"/>
    <w:rsid w:val="00455052"/>
    <w:rsid w:val="004569AE"/>
    <w:rsid w:val="0045773A"/>
    <w:rsid w:val="00457C89"/>
    <w:rsid w:val="00460DC5"/>
    <w:rsid w:val="00461750"/>
    <w:rsid w:val="0046183D"/>
    <w:rsid w:val="004632BB"/>
    <w:rsid w:val="00465A12"/>
    <w:rsid w:val="004663EC"/>
    <w:rsid w:val="00466B91"/>
    <w:rsid w:val="00466F79"/>
    <w:rsid w:val="00467431"/>
    <w:rsid w:val="00467EA3"/>
    <w:rsid w:val="00470075"/>
    <w:rsid w:val="00470406"/>
    <w:rsid w:val="004707EF"/>
    <w:rsid w:val="00470C35"/>
    <w:rsid w:val="00471AF2"/>
    <w:rsid w:val="0047245B"/>
    <w:rsid w:val="00472E8A"/>
    <w:rsid w:val="00473FD5"/>
    <w:rsid w:val="00474E64"/>
    <w:rsid w:val="00475476"/>
    <w:rsid w:val="00475EAC"/>
    <w:rsid w:val="00477570"/>
    <w:rsid w:val="0048091D"/>
    <w:rsid w:val="00481C60"/>
    <w:rsid w:val="004826B7"/>
    <w:rsid w:val="0048272A"/>
    <w:rsid w:val="004835F5"/>
    <w:rsid w:val="00483717"/>
    <w:rsid w:val="00483A21"/>
    <w:rsid w:val="00485D4E"/>
    <w:rsid w:val="004873B7"/>
    <w:rsid w:val="004924E2"/>
    <w:rsid w:val="00492A2C"/>
    <w:rsid w:val="00492D7B"/>
    <w:rsid w:val="00492E47"/>
    <w:rsid w:val="00493792"/>
    <w:rsid w:val="00493AC4"/>
    <w:rsid w:val="00494E0A"/>
    <w:rsid w:val="00494F6E"/>
    <w:rsid w:val="004952C4"/>
    <w:rsid w:val="00495ECB"/>
    <w:rsid w:val="004970F3"/>
    <w:rsid w:val="004A3721"/>
    <w:rsid w:val="004A5BF1"/>
    <w:rsid w:val="004A63A1"/>
    <w:rsid w:val="004A7786"/>
    <w:rsid w:val="004B0335"/>
    <w:rsid w:val="004B03BD"/>
    <w:rsid w:val="004B1E2B"/>
    <w:rsid w:val="004B332F"/>
    <w:rsid w:val="004B3EAA"/>
    <w:rsid w:val="004B461A"/>
    <w:rsid w:val="004B5740"/>
    <w:rsid w:val="004B7960"/>
    <w:rsid w:val="004C01A5"/>
    <w:rsid w:val="004C07B1"/>
    <w:rsid w:val="004C12B2"/>
    <w:rsid w:val="004C17DD"/>
    <w:rsid w:val="004C1808"/>
    <w:rsid w:val="004C2472"/>
    <w:rsid w:val="004C25E4"/>
    <w:rsid w:val="004C28B9"/>
    <w:rsid w:val="004C2DCC"/>
    <w:rsid w:val="004C2E2C"/>
    <w:rsid w:val="004C3BB2"/>
    <w:rsid w:val="004C4038"/>
    <w:rsid w:val="004C4523"/>
    <w:rsid w:val="004C492D"/>
    <w:rsid w:val="004C5EAF"/>
    <w:rsid w:val="004C604A"/>
    <w:rsid w:val="004C777B"/>
    <w:rsid w:val="004C795E"/>
    <w:rsid w:val="004D0245"/>
    <w:rsid w:val="004D02F9"/>
    <w:rsid w:val="004D0827"/>
    <w:rsid w:val="004D0CE8"/>
    <w:rsid w:val="004D1A47"/>
    <w:rsid w:val="004D1A9F"/>
    <w:rsid w:val="004D22AD"/>
    <w:rsid w:val="004D3BCA"/>
    <w:rsid w:val="004D46FB"/>
    <w:rsid w:val="004D4955"/>
    <w:rsid w:val="004D4C93"/>
    <w:rsid w:val="004D7177"/>
    <w:rsid w:val="004D742E"/>
    <w:rsid w:val="004E0922"/>
    <w:rsid w:val="004E0F3B"/>
    <w:rsid w:val="004E1276"/>
    <w:rsid w:val="004E1581"/>
    <w:rsid w:val="004E3AC5"/>
    <w:rsid w:val="004E3B20"/>
    <w:rsid w:val="004E4752"/>
    <w:rsid w:val="004E6571"/>
    <w:rsid w:val="004E6A54"/>
    <w:rsid w:val="004E6D6E"/>
    <w:rsid w:val="004F06D0"/>
    <w:rsid w:val="004F0E15"/>
    <w:rsid w:val="004F11AC"/>
    <w:rsid w:val="004F3877"/>
    <w:rsid w:val="004F4788"/>
    <w:rsid w:val="004F4B69"/>
    <w:rsid w:val="004F5E3C"/>
    <w:rsid w:val="004F68A3"/>
    <w:rsid w:val="004F7617"/>
    <w:rsid w:val="004F7FB1"/>
    <w:rsid w:val="00500B0B"/>
    <w:rsid w:val="005022BB"/>
    <w:rsid w:val="00502603"/>
    <w:rsid w:val="00502787"/>
    <w:rsid w:val="0050398E"/>
    <w:rsid w:val="005046A4"/>
    <w:rsid w:val="00504D7C"/>
    <w:rsid w:val="00505855"/>
    <w:rsid w:val="00507F87"/>
    <w:rsid w:val="00510EC6"/>
    <w:rsid w:val="00511873"/>
    <w:rsid w:val="00511FDC"/>
    <w:rsid w:val="005124CD"/>
    <w:rsid w:val="00515F63"/>
    <w:rsid w:val="0051668B"/>
    <w:rsid w:val="00516DE1"/>
    <w:rsid w:val="005213C9"/>
    <w:rsid w:val="005215B6"/>
    <w:rsid w:val="00521F70"/>
    <w:rsid w:val="0052281F"/>
    <w:rsid w:val="00523000"/>
    <w:rsid w:val="005233BA"/>
    <w:rsid w:val="005241C8"/>
    <w:rsid w:val="0052465E"/>
    <w:rsid w:val="005254D3"/>
    <w:rsid w:val="0052593F"/>
    <w:rsid w:val="00526251"/>
    <w:rsid w:val="00526712"/>
    <w:rsid w:val="00527F1B"/>
    <w:rsid w:val="00530FFB"/>
    <w:rsid w:val="005314F9"/>
    <w:rsid w:val="00531539"/>
    <w:rsid w:val="005315B7"/>
    <w:rsid w:val="00531671"/>
    <w:rsid w:val="005334E9"/>
    <w:rsid w:val="0053396A"/>
    <w:rsid w:val="005339A4"/>
    <w:rsid w:val="00533BFD"/>
    <w:rsid w:val="00534642"/>
    <w:rsid w:val="005348C9"/>
    <w:rsid w:val="0053665A"/>
    <w:rsid w:val="00536CAA"/>
    <w:rsid w:val="00540C03"/>
    <w:rsid w:val="00541997"/>
    <w:rsid w:val="00541FD5"/>
    <w:rsid w:val="00543ADA"/>
    <w:rsid w:val="00545222"/>
    <w:rsid w:val="00545DC9"/>
    <w:rsid w:val="00546A76"/>
    <w:rsid w:val="0054783D"/>
    <w:rsid w:val="005501DC"/>
    <w:rsid w:val="005505F6"/>
    <w:rsid w:val="00550B2B"/>
    <w:rsid w:val="00550F36"/>
    <w:rsid w:val="00550FCD"/>
    <w:rsid w:val="00551D1F"/>
    <w:rsid w:val="00552AA9"/>
    <w:rsid w:val="00552BFC"/>
    <w:rsid w:val="00552CAB"/>
    <w:rsid w:val="0055336F"/>
    <w:rsid w:val="005534D6"/>
    <w:rsid w:val="0056030E"/>
    <w:rsid w:val="005604C7"/>
    <w:rsid w:val="00560729"/>
    <w:rsid w:val="00560CC0"/>
    <w:rsid w:val="00564221"/>
    <w:rsid w:val="0056456D"/>
    <w:rsid w:val="005665ED"/>
    <w:rsid w:val="00566800"/>
    <w:rsid w:val="00566DF4"/>
    <w:rsid w:val="0056799F"/>
    <w:rsid w:val="00567CC0"/>
    <w:rsid w:val="00567E93"/>
    <w:rsid w:val="005708CB"/>
    <w:rsid w:val="00571585"/>
    <w:rsid w:val="005715A5"/>
    <w:rsid w:val="00571CB0"/>
    <w:rsid w:val="00572C93"/>
    <w:rsid w:val="00573CC2"/>
    <w:rsid w:val="00573EA4"/>
    <w:rsid w:val="005748F4"/>
    <w:rsid w:val="005749EE"/>
    <w:rsid w:val="00574AF8"/>
    <w:rsid w:val="00574EDE"/>
    <w:rsid w:val="00574F58"/>
    <w:rsid w:val="005750BB"/>
    <w:rsid w:val="00575CB6"/>
    <w:rsid w:val="0058029D"/>
    <w:rsid w:val="005804F6"/>
    <w:rsid w:val="00581E19"/>
    <w:rsid w:val="00582624"/>
    <w:rsid w:val="00583283"/>
    <w:rsid w:val="00583B46"/>
    <w:rsid w:val="00583EF6"/>
    <w:rsid w:val="005859F9"/>
    <w:rsid w:val="005860D6"/>
    <w:rsid w:val="00586DDA"/>
    <w:rsid w:val="005870FC"/>
    <w:rsid w:val="00590E03"/>
    <w:rsid w:val="005913A7"/>
    <w:rsid w:val="00591657"/>
    <w:rsid w:val="0059186E"/>
    <w:rsid w:val="00591DA3"/>
    <w:rsid w:val="005925BB"/>
    <w:rsid w:val="00592BAD"/>
    <w:rsid w:val="0059399C"/>
    <w:rsid w:val="00593BE7"/>
    <w:rsid w:val="0059467E"/>
    <w:rsid w:val="005956CB"/>
    <w:rsid w:val="005A0191"/>
    <w:rsid w:val="005A1DDE"/>
    <w:rsid w:val="005A1E48"/>
    <w:rsid w:val="005A22DE"/>
    <w:rsid w:val="005A23FE"/>
    <w:rsid w:val="005A2F37"/>
    <w:rsid w:val="005A371A"/>
    <w:rsid w:val="005A3D73"/>
    <w:rsid w:val="005A4568"/>
    <w:rsid w:val="005A485F"/>
    <w:rsid w:val="005A4CCE"/>
    <w:rsid w:val="005A58C7"/>
    <w:rsid w:val="005A5A04"/>
    <w:rsid w:val="005A60DE"/>
    <w:rsid w:val="005A624D"/>
    <w:rsid w:val="005A64A1"/>
    <w:rsid w:val="005A6781"/>
    <w:rsid w:val="005A6C87"/>
    <w:rsid w:val="005A74A5"/>
    <w:rsid w:val="005B0A81"/>
    <w:rsid w:val="005B0F9E"/>
    <w:rsid w:val="005B251C"/>
    <w:rsid w:val="005B2F48"/>
    <w:rsid w:val="005B3D6F"/>
    <w:rsid w:val="005B56F0"/>
    <w:rsid w:val="005B7AB4"/>
    <w:rsid w:val="005C04F3"/>
    <w:rsid w:val="005C05FD"/>
    <w:rsid w:val="005C1B29"/>
    <w:rsid w:val="005C1E68"/>
    <w:rsid w:val="005C3616"/>
    <w:rsid w:val="005C3AC8"/>
    <w:rsid w:val="005C42BF"/>
    <w:rsid w:val="005C571B"/>
    <w:rsid w:val="005C7223"/>
    <w:rsid w:val="005C7FD5"/>
    <w:rsid w:val="005D06EC"/>
    <w:rsid w:val="005D0716"/>
    <w:rsid w:val="005D0CCE"/>
    <w:rsid w:val="005D121D"/>
    <w:rsid w:val="005D169B"/>
    <w:rsid w:val="005D2FD8"/>
    <w:rsid w:val="005D30E1"/>
    <w:rsid w:val="005D4B91"/>
    <w:rsid w:val="005D55A3"/>
    <w:rsid w:val="005D5CCE"/>
    <w:rsid w:val="005D7DAF"/>
    <w:rsid w:val="005D7E74"/>
    <w:rsid w:val="005E2A81"/>
    <w:rsid w:val="005E2B13"/>
    <w:rsid w:val="005E2B8C"/>
    <w:rsid w:val="005E4B47"/>
    <w:rsid w:val="005E6D57"/>
    <w:rsid w:val="005F060F"/>
    <w:rsid w:val="005F09F1"/>
    <w:rsid w:val="005F0BFC"/>
    <w:rsid w:val="005F1220"/>
    <w:rsid w:val="005F1871"/>
    <w:rsid w:val="005F19DC"/>
    <w:rsid w:val="005F2199"/>
    <w:rsid w:val="005F272F"/>
    <w:rsid w:val="005F4829"/>
    <w:rsid w:val="005F5213"/>
    <w:rsid w:val="005F55F6"/>
    <w:rsid w:val="005F580D"/>
    <w:rsid w:val="005F5882"/>
    <w:rsid w:val="005F64DE"/>
    <w:rsid w:val="005F7318"/>
    <w:rsid w:val="0060009B"/>
    <w:rsid w:val="0060239D"/>
    <w:rsid w:val="00602FD8"/>
    <w:rsid w:val="0060362D"/>
    <w:rsid w:val="00604CFB"/>
    <w:rsid w:val="00605361"/>
    <w:rsid w:val="00606331"/>
    <w:rsid w:val="00607C8D"/>
    <w:rsid w:val="006102E7"/>
    <w:rsid w:val="00610472"/>
    <w:rsid w:val="006107AE"/>
    <w:rsid w:val="00611402"/>
    <w:rsid w:val="00612701"/>
    <w:rsid w:val="0061323D"/>
    <w:rsid w:val="006132C3"/>
    <w:rsid w:val="006134BD"/>
    <w:rsid w:val="00613B8F"/>
    <w:rsid w:val="00614E4C"/>
    <w:rsid w:val="006158D9"/>
    <w:rsid w:val="00615F60"/>
    <w:rsid w:val="006163F9"/>
    <w:rsid w:val="00616511"/>
    <w:rsid w:val="00620079"/>
    <w:rsid w:val="00620167"/>
    <w:rsid w:val="00620CFC"/>
    <w:rsid w:val="00621990"/>
    <w:rsid w:val="00621BF0"/>
    <w:rsid w:val="00622767"/>
    <w:rsid w:val="00626180"/>
    <w:rsid w:val="006266DD"/>
    <w:rsid w:val="00626E1B"/>
    <w:rsid w:val="006275E3"/>
    <w:rsid w:val="00630E5B"/>
    <w:rsid w:val="00631F61"/>
    <w:rsid w:val="006327A0"/>
    <w:rsid w:val="0063455F"/>
    <w:rsid w:val="00634B1A"/>
    <w:rsid w:val="00635773"/>
    <w:rsid w:val="0063731B"/>
    <w:rsid w:val="00637718"/>
    <w:rsid w:val="0063785F"/>
    <w:rsid w:val="00637B14"/>
    <w:rsid w:val="00640337"/>
    <w:rsid w:val="006417E9"/>
    <w:rsid w:val="00641E6E"/>
    <w:rsid w:val="00643E83"/>
    <w:rsid w:val="00644D17"/>
    <w:rsid w:val="00644E9C"/>
    <w:rsid w:val="00645E0C"/>
    <w:rsid w:val="00645E9C"/>
    <w:rsid w:val="0064629A"/>
    <w:rsid w:val="0064668A"/>
    <w:rsid w:val="00646D63"/>
    <w:rsid w:val="00646DAF"/>
    <w:rsid w:val="0064773B"/>
    <w:rsid w:val="006503DC"/>
    <w:rsid w:val="00652A43"/>
    <w:rsid w:val="00652D13"/>
    <w:rsid w:val="00654238"/>
    <w:rsid w:val="00654754"/>
    <w:rsid w:val="006548C4"/>
    <w:rsid w:val="00654A00"/>
    <w:rsid w:val="006557C0"/>
    <w:rsid w:val="00655C2C"/>
    <w:rsid w:val="00657E77"/>
    <w:rsid w:val="00657EC1"/>
    <w:rsid w:val="0066070F"/>
    <w:rsid w:val="00661143"/>
    <w:rsid w:val="006629F5"/>
    <w:rsid w:val="00662E7A"/>
    <w:rsid w:val="006630F2"/>
    <w:rsid w:val="00663B2D"/>
    <w:rsid w:val="00664470"/>
    <w:rsid w:val="00665816"/>
    <w:rsid w:val="00667C44"/>
    <w:rsid w:val="00667C70"/>
    <w:rsid w:val="00670B9B"/>
    <w:rsid w:val="00672398"/>
    <w:rsid w:val="00672C84"/>
    <w:rsid w:val="0067430E"/>
    <w:rsid w:val="00674B6E"/>
    <w:rsid w:val="00676071"/>
    <w:rsid w:val="006774B3"/>
    <w:rsid w:val="00680158"/>
    <w:rsid w:val="00680B62"/>
    <w:rsid w:val="006814E1"/>
    <w:rsid w:val="006839CE"/>
    <w:rsid w:val="00684D89"/>
    <w:rsid w:val="00685373"/>
    <w:rsid w:val="006854AD"/>
    <w:rsid w:val="006905E7"/>
    <w:rsid w:val="006907A9"/>
    <w:rsid w:val="00690D31"/>
    <w:rsid w:val="00691A42"/>
    <w:rsid w:val="00693DC9"/>
    <w:rsid w:val="00693E33"/>
    <w:rsid w:val="0069423F"/>
    <w:rsid w:val="00695959"/>
    <w:rsid w:val="00697158"/>
    <w:rsid w:val="00697225"/>
    <w:rsid w:val="00697240"/>
    <w:rsid w:val="0069749C"/>
    <w:rsid w:val="006A0770"/>
    <w:rsid w:val="006A16C1"/>
    <w:rsid w:val="006A1F5B"/>
    <w:rsid w:val="006A2AE5"/>
    <w:rsid w:val="006A44F5"/>
    <w:rsid w:val="006A45CA"/>
    <w:rsid w:val="006A56B8"/>
    <w:rsid w:val="006A6418"/>
    <w:rsid w:val="006B0670"/>
    <w:rsid w:val="006B0737"/>
    <w:rsid w:val="006B07B7"/>
    <w:rsid w:val="006B186A"/>
    <w:rsid w:val="006B250D"/>
    <w:rsid w:val="006B2A88"/>
    <w:rsid w:val="006B421D"/>
    <w:rsid w:val="006B49D3"/>
    <w:rsid w:val="006B4DF3"/>
    <w:rsid w:val="006B5CD9"/>
    <w:rsid w:val="006C026A"/>
    <w:rsid w:val="006C3045"/>
    <w:rsid w:val="006C3EED"/>
    <w:rsid w:val="006C4A69"/>
    <w:rsid w:val="006C4FA2"/>
    <w:rsid w:val="006C5587"/>
    <w:rsid w:val="006C7533"/>
    <w:rsid w:val="006C7B92"/>
    <w:rsid w:val="006D09FE"/>
    <w:rsid w:val="006D2A1A"/>
    <w:rsid w:val="006D2EDE"/>
    <w:rsid w:val="006D34EA"/>
    <w:rsid w:val="006D445D"/>
    <w:rsid w:val="006D5024"/>
    <w:rsid w:val="006D6ABC"/>
    <w:rsid w:val="006D72F7"/>
    <w:rsid w:val="006D76CA"/>
    <w:rsid w:val="006D7D5B"/>
    <w:rsid w:val="006E086E"/>
    <w:rsid w:val="006E09D9"/>
    <w:rsid w:val="006E0C67"/>
    <w:rsid w:val="006E18E3"/>
    <w:rsid w:val="006E2083"/>
    <w:rsid w:val="006E2DF9"/>
    <w:rsid w:val="006E39BD"/>
    <w:rsid w:val="006E3C46"/>
    <w:rsid w:val="006E49CB"/>
    <w:rsid w:val="006E4A84"/>
    <w:rsid w:val="006E5287"/>
    <w:rsid w:val="006E58E4"/>
    <w:rsid w:val="006E5D02"/>
    <w:rsid w:val="006E609F"/>
    <w:rsid w:val="006E6E8A"/>
    <w:rsid w:val="006E775B"/>
    <w:rsid w:val="006F00A0"/>
    <w:rsid w:val="006F0E97"/>
    <w:rsid w:val="006F126A"/>
    <w:rsid w:val="006F18B9"/>
    <w:rsid w:val="006F2C4B"/>
    <w:rsid w:val="006F320D"/>
    <w:rsid w:val="006F3C90"/>
    <w:rsid w:val="006F4550"/>
    <w:rsid w:val="006F45B9"/>
    <w:rsid w:val="006F4C2D"/>
    <w:rsid w:val="006F4E0F"/>
    <w:rsid w:val="006F544C"/>
    <w:rsid w:val="006F6214"/>
    <w:rsid w:val="006F7368"/>
    <w:rsid w:val="006F769F"/>
    <w:rsid w:val="00700D80"/>
    <w:rsid w:val="007012C2"/>
    <w:rsid w:val="007065D7"/>
    <w:rsid w:val="007068AF"/>
    <w:rsid w:val="007068C4"/>
    <w:rsid w:val="00706B3C"/>
    <w:rsid w:val="00707DD9"/>
    <w:rsid w:val="007107DE"/>
    <w:rsid w:val="0071120E"/>
    <w:rsid w:val="007120EC"/>
    <w:rsid w:val="00712248"/>
    <w:rsid w:val="00712D72"/>
    <w:rsid w:val="00712F12"/>
    <w:rsid w:val="0071355B"/>
    <w:rsid w:val="00713B6D"/>
    <w:rsid w:val="00714931"/>
    <w:rsid w:val="00714EA9"/>
    <w:rsid w:val="00715CF6"/>
    <w:rsid w:val="0071756B"/>
    <w:rsid w:val="007175D5"/>
    <w:rsid w:val="00717F64"/>
    <w:rsid w:val="00720B8A"/>
    <w:rsid w:val="007213E9"/>
    <w:rsid w:val="0072152A"/>
    <w:rsid w:val="00721636"/>
    <w:rsid w:val="00721CEC"/>
    <w:rsid w:val="00721E3A"/>
    <w:rsid w:val="00722A27"/>
    <w:rsid w:val="00723D15"/>
    <w:rsid w:val="00723F97"/>
    <w:rsid w:val="00726175"/>
    <w:rsid w:val="00726CFB"/>
    <w:rsid w:val="00727298"/>
    <w:rsid w:val="00727BCF"/>
    <w:rsid w:val="00727D70"/>
    <w:rsid w:val="007316DA"/>
    <w:rsid w:val="007328FE"/>
    <w:rsid w:val="0073377E"/>
    <w:rsid w:val="00733F52"/>
    <w:rsid w:val="00735E78"/>
    <w:rsid w:val="00736787"/>
    <w:rsid w:val="00736B9F"/>
    <w:rsid w:val="00737DDA"/>
    <w:rsid w:val="00740387"/>
    <w:rsid w:val="00741645"/>
    <w:rsid w:val="00741A0B"/>
    <w:rsid w:val="007427E9"/>
    <w:rsid w:val="00743410"/>
    <w:rsid w:val="00743A1C"/>
    <w:rsid w:val="00743FAB"/>
    <w:rsid w:val="007458A4"/>
    <w:rsid w:val="0074644C"/>
    <w:rsid w:val="007476E7"/>
    <w:rsid w:val="00751665"/>
    <w:rsid w:val="00751A20"/>
    <w:rsid w:val="00751E98"/>
    <w:rsid w:val="007529B2"/>
    <w:rsid w:val="00752C9C"/>
    <w:rsid w:val="00752DAD"/>
    <w:rsid w:val="007533C6"/>
    <w:rsid w:val="0075363A"/>
    <w:rsid w:val="007537B2"/>
    <w:rsid w:val="00754BF7"/>
    <w:rsid w:val="0075590B"/>
    <w:rsid w:val="00756C48"/>
    <w:rsid w:val="00757962"/>
    <w:rsid w:val="007625C4"/>
    <w:rsid w:val="007636B6"/>
    <w:rsid w:val="00764B37"/>
    <w:rsid w:val="00764D12"/>
    <w:rsid w:val="007674E0"/>
    <w:rsid w:val="007676BC"/>
    <w:rsid w:val="00767F01"/>
    <w:rsid w:val="007701F8"/>
    <w:rsid w:val="00771D18"/>
    <w:rsid w:val="00772260"/>
    <w:rsid w:val="0077294B"/>
    <w:rsid w:val="00773612"/>
    <w:rsid w:val="00774015"/>
    <w:rsid w:val="00775BDB"/>
    <w:rsid w:val="007761D6"/>
    <w:rsid w:val="00776A2D"/>
    <w:rsid w:val="00776CCB"/>
    <w:rsid w:val="00777DB7"/>
    <w:rsid w:val="007801B3"/>
    <w:rsid w:val="007819EA"/>
    <w:rsid w:val="00781A73"/>
    <w:rsid w:val="0078332C"/>
    <w:rsid w:val="007837EB"/>
    <w:rsid w:val="00783919"/>
    <w:rsid w:val="00784308"/>
    <w:rsid w:val="00784EF6"/>
    <w:rsid w:val="00785A96"/>
    <w:rsid w:val="00787626"/>
    <w:rsid w:val="00790131"/>
    <w:rsid w:val="0079181B"/>
    <w:rsid w:val="00792371"/>
    <w:rsid w:val="00793012"/>
    <w:rsid w:val="00793028"/>
    <w:rsid w:val="007932AF"/>
    <w:rsid w:val="0079390C"/>
    <w:rsid w:val="00793B24"/>
    <w:rsid w:val="007948F3"/>
    <w:rsid w:val="0079535C"/>
    <w:rsid w:val="00797EA3"/>
    <w:rsid w:val="007A1A53"/>
    <w:rsid w:val="007A22D7"/>
    <w:rsid w:val="007A25CB"/>
    <w:rsid w:val="007A4194"/>
    <w:rsid w:val="007A567D"/>
    <w:rsid w:val="007B0121"/>
    <w:rsid w:val="007B0ECA"/>
    <w:rsid w:val="007B136A"/>
    <w:rsid w:val="007B1673"/>
    <w:rsid w:val="007B172F"/>
    <w:rsid w:val="007B21BB"/>
    <w:rsid w:val="007B22EC"/>
    <w:rsid w:val="007B2A3B"/>
    <w:rsid w:val="007B3460"/>
    <w:rsid w:val="007B417E"/>
    <w:rsid w:val="007B41AB"/>
    <w:rsid w:val="007B4B65"/>
    <w:rsid w:val="007B4DDE"/>
    <w:rsid w:val="007B5F8C"/>
    <w:rsid w:val="007B7315"/>
    <w:rsid w:val="007B74DE"/>
    <w:rsid w:val="007B76B8"/>
    <w:rsid w:val="007B7BF0"/>
    <w:rsid w:val="007B7C7F"/>
    <w:rsid w:val="007B7D00"/>
    <w:rsid w:val="007C04AA"/>
    <w:rsid w:val="007C07FE"/>
    <w:rsid w:val="007C103A"/>
    <w:rsid w:val="007C1F1A"/>
    <w:rsid w:val="007C36E1"/>
    <w:rsid w:val="007C3A9C"/>
    <w:rsid w:val="007C3F31"/>
    <w:rsid w:val="007C4742"/>
    <w:rsid w:val="007C48B6"/>
    <w:rsid w:val="007C5117"/>
    <w:rsid w:val="007C646C"/>
    <w:rsid w:val="007C6E64"/>
    <w:rsid w:val="007C6F03"/>
    <w:rsid w:val="007C72AA"/>
    <w:rsid w:val="007C7339"/>
    <w:rsid w:val="007C77FA"/>
    <w:rsid w:val="007C7853"/>
    <w:rsid w:val="007D0F22"/>
    <w:rsid w:val="007D1773"/>
    <w:rsid w:val="007D2A91"/>
    <w:rsid w:val="007D343D"/>
    <w:rsid w:val="007D691B"/>
    <w:rsid w:val="007D7434"/>
    <w:rsid w:val="007D7837"/>
    <w:rsid w:val="007D7938"/>
    <w:rsid w:val="007D7FFC"/>
    <w:rsid w:val="007E0F7A"/>
    <w:rsid w:val="007E255C"/>
    <w:rsid w:val="007E2C3D"/>
    <w:rsid w:val="007E307E"/>
    <w:rsid w:val="007E30AD"/>
    <w:rsid w:val="007E3719"/>
    <w:rsid w:val="007E3761"/>
    <w:rsid w:val="007E379C"/>
    <w:rsid w:val="007E48AE"/>
    <w:rsid w:val="007E4BD3"/>
    <w:rsid w:val="007E558D"/>
    <w:rsid w:val="007E57CF"/>
    <w:rsid w:val="007E644D"/>
    <w:rsid w:val="007E6F78"/>
    <w:rsid w:val="007E72EC"/>
    <w:rsid w:val="007E7672"/>
    <w:rsid w:val="007F016D"/>
    <w:rsid w:val="007F0C4B"/>
    <w:rsid w:val="007F0F0B"/>
    <w:rsid w:val="007F2450"/>
    <w:rsid w:val="007F246E"/>
    <w:rsid w:val="007F3475"/>
    <w:rsid w:val="007F4207"/>
    <w:rsid w:val="007F52E8"/>
    <w:rsid w:val="007F54FF"/>
    <w:rsid w:val="007F5859"/>
    <w:rsid w:val="007F5902"/>
    <w:rsid w:val="007F5923"/>
    <w:rsid w:val="007F5F56"/>
    <w:rsid w:val="007F6013"/>
    <w:rsid w:val="007F6F3A"/>
    <w:rsid w:val="007F72FE"/>
    <w:rsid w:val="007F7883"/>
    <w:rsid w:val="0080038D"/>
    <w:rsid w:val="00801068"/>
    <w:rsid w:val="0080108A"/>
    <w:rsid w:val="0080378C"/>
    <w:rsid w:val="008039B1"/>
    <w:rsid w:val="00804854"/>
    <w:rsid w:val="00805230"/>
    <w:rsid w:val="00806103"/>
    <w:rsid w:val="008065FC"/>
    <w:rsid w:val="0080661E"/>
    <w:rsid w:val="00806AC1"/>
    <w:rsid w:val="00810591"/>
    <w:rsid w:val="00811A0E"/>
    <w:rsid w:val="00811F6B"/>
    <w:rsid w:val="0081207F"/>
    <w:rsid w:val="008139B7"/>
    <w:rsid w:val="00814400"/>
    <w:rsid w:val="00814E78"/>
    <w:rsid w:val="008155F0"/>
    <w:rsid w:val="00815D88"/>
    <w:rsid w:val="0082131D"/>
    <w:rsid w:val="008225C3"/>
    <w:rsid w:val="00822977"/>
    <w:rsid w:val="008229F8"/>
    <w:rsid w:val="0082350B"/>
    <w:rsid w:val="0082354E"/>
    <w:rsid w:val="00824059"/>
    <w:rsid w:val="0082428B"/>
    <w:rsid w:val="00824830"/>
    <w:rsid w:val="00827064"/>
    <w:rsid w:val="0082751D"/>
    <w:rsid w:val="00827FE9"/>
    <w:rsid w:val="00830A2A"/>
    <w:rsid w:val="00831096"/>
    <w:rsid w:val="00831CBF"/>
    <w:rsid w:val="00832F70"/>
    <w:rsid w:val="00834B84"/>
    <w:rsid w:val="0083500B"/>
    <w:rsid w:val="00835FDA"/>
    <w:rsid w:val="00836299"/>
    <w:rsid w:val="00837D07"/>
    <w:rsid w:val="00837E1F"/>
    <w:rsid w:val="00842012"/>
    <w:rsid w:val="0084278B"/>
    <w:rsid w:val="00842F5F"/>
    <w:rsid w:val="00844FD3"/>
    <w:rsid w:val="008464C2"/>
    <w:rsid w:val="00847F38"/>
    <w:rsid w:val="00850939"/>
    <w:rsid w:val="00850D6E"/>
    <w:rsid w:val="00851485"/>
    <w:rsid w:val="00852116"/>
    <w:rsid w:val="00852D52"/>
    <w:rsid w:val="00853E1E"/>
    <w:rsid w:val="00854878"/>
    <w:rsid w:val="00854D0C"/>
    <w:rsid w:val="008554E4"/>
    <w:rsid w:val="008558D1"/>
    <w:rsid w:val="00855C95"/>
    <w:rsid w:val="008569C0"/>
    <w:rsid w:val="00857E68"/>
    <w:rsid w:val="00860C2E"/>
    <w:rsid w:val="00860D9D"/>
    <w:rsid w:val="00863322"/>
    <w:rsid w:val="00864B6F"/>
    <w:rsid w:val="00865EDD"/>
    <w:rsid w:val="00866546"/>
    <w:rsid w:val="008666F5"/>
    <w:rsid w:val="00866A26"/>
    <w:rsid w:val="00867850"/>
    <w:rsid w:val="00870A85"/>
    <w:rsid w:val="00870F88"/>
    <w:rsid w:val="00871567"/>
    <w:rsid w:val="00872DF7"/>
    <w:rsid w:val="008738B0"/>
    <w:rsid w:val="0087396D"/>
    <w:rsid w:val="00873979"/>
    <w:rsid w:val="00874759"/>
    <w:rsid w:val="00874D78"/>
    <w:rsid w:val="0087507F"/>
    <w:rsid w:val="008752A6"/>
    <w:rsid w:val="00875608"/>
    <w:rsid w:val="00875F75"/>
    <w:rsid w:val="0087608F"/>
    <w:rsid w:val="0087660F"/>
    <w:rsid w:val="00877724"/>
    <w:rsid w:val="00877D6D"/>
    <w:rsid w:val="0088041D"/>
    <w:rsid w:val="008823A2"/>
    <w:rsid w:val="008847DB"/>
    <w:rsid w:val="00884F58"/>
    <w:rsid w:val="008852B7"/>
    <w:rsid w:val="008856DC"/>
    <w:rsid w:val="00885DF9"/>
    <w:rsid w:val="00886AAA"/>
    <w:rsid w:val="00887DAC"/>
    <w:rsid w:val="00891DA3"/>
    <w:rsid w:val="008929DB"/>
    <w:rsid w:val="00892A84"/>
    <w:rsid w:val="00893F11"/>
    <w:rsid w:val="00894606"/>
    <w:rsid w:val="008953A1"/>
    <w:rsid w:val="008958E0"/>
    <w:rsid w:val="00897534"/>
    <w:rsid w:val="008A0F65"/>
    <w:rsid w:val="008A13B9"/>
    <w:rsid w:val="008A3941"/>
    <w:rsid w:val="008A42D0"/>
    <w:rsid w:val="008A4903"/>
    <w:rsid w:val="008A50FE"/>
    <w:rsid w:val="008A556B"/>
    <w:rsid w:val="008A5D9D"/>
    <w:rsid w:val="008A61AA"/>
    <w:rsid w:val="008A7F53"/>
    <w:rsid w:val="008B01FB"/>
    <w:rsid w:val="008B0618"/>
    <w:rsid w:val="008B0D92"/>
    <w:rsid w:val="008B111B"/>
    <w:rsid w:val="008B138C"/>
    <w:rsid w:val="008B205E"/>
    <w:rsid w:val="008B20C7"/>
    <w:rsid w:val="008B2BBE"/>
    <w:rsid w:val="008B33B8"/>
    <w:rsid w:val="008B3539"/>
    <w:rsid w:val="008B3B90"/>
    <w:rsid w:val="008B430D"/>
    <w:rsid w:val="008B4685"/>
    <w:rsid w:val="008B4A73"/>
    <w:rsid w:val="008B4ACF"/>
    <w:rsid w:val="008B4BD6"/>
    <w:rsid w:val="008B58BD"/>
    <w:rsid w:val="008B74D9"/>
    <w:rsid w:val="008B79B7"/>
    <w:rsid w:val="008C1202"/>
    <w:rsid w:val="008C2327"/>
    <w:rsid w:val="008C2E1F"/>
    <w:rsid w:val="008C3E07"/>
    <w:rsid w:val="008C5AD9"/>
    <w:rsid w:val="008C5FD1"/>
    <w:rsid w:val="008C68B1"/>
    <w:rsid w:val="008C6C48"/>
    <w:rsid w:val="008D021C"/>
    <w:rsid w:val="008D0584"/>
    <w:rsid w:val="008D0BB2"/>
    <w:rsid w:val="008D11F2"/>
    <w:rsid w:val="008D16E2"/>
    <w:rsid w:val="008D19D8"/>
    <w:rsid w:val="008D265B"/>
    <w:rsid w:val="008D32E2"/>
    <w:rsid w:val="008D34FF"/>
    <w:rsid w:val="008D5D90"/>
    <w:rsid w:val="008D6224"/>
    <w:rsid w:val="008D6457"/>
    <w:rsid w:val="008D6AA2"/>
    <w:rsid w:val="008D77A7"/>
    <w:rsid w:val="008D7A52"/>
    <w:rsid w:val="008E0001"/>
    <w:rsid w:val="008E0253"/>
    <w:rsid w:val="008E09E4"/>
    <w:rsid w:val="008E1579"/>
    <w:rsid w:val="008E1BA4"/>
    <w:rsid w:val="008E2080"/>
    <w:rsid w:val="008E2A5F"/>
    <w:rsid w:val="008E3060"/>
    <w:rsid w:val="008E32C8"/>
    <w:rsid w:val="008E3730"/>
    <w:rsid w:val="008E39DD"/>
    <w:rsid w:val="008E431B"/>
    <w:rsid w:val="008E5D16"/>
    <w:rsid w:val="008E6222"/>
    <w:rsid w:val="008E635C"/>
    <w:rsid w:val="008E76D3"/>
    <w:rsid w:val="008F2176"/>
    <w:rsid w:val="008F2936"/>
    <w:rsid w:val="008F2B06"/>
    <w:rsid w:val="008F2B77"/>
    <w:rsid w:val="008F5583"/>
    <w:rsid w:val="008F5753"/>
    <w:rsid w:val="008F69A2"/>
    <w:rsid w:val="008F6C69"/>
    <w:rsid w:val="008F7AE9"/>
    <w:rsid w:val="008F7C0F"/>
    <w:rsid w:val="00900515"/>
    <w:rsid w:val="009009DF"/>
    <w:rsid w:val="00901186"/>
    <w:rsid w:val="009046F1"/>
    <w:rsid w:val="0090557D"/>
    <w:rsid w:val="0090700F"/>
    <w:rsid w:val="00907170"/>
    <w:rsid w:val="0090754A"/>
    <w:rsid w:val="00907C57"/>
    <w:rsid w:val="009107AF"/>
    <w:rsid w:val="009107C1"/>
    <w:rsid w:val="00910EEC"/>
    <w:rsid w:val="0091151D"/>
    <w:rsid w:val="009118BE"/>
    <w:rsid w:val="00911AB3"/>
    <w:rsid w:val="00911D09"/>
    <w:rsid w:val="0091269A"/>
    <w:rsid w:val="00912DB7"/>
    <w:rsid w:val="00914258"/>
    <w:rsid w:val="009147AB"/>
    <w:rsid w:val="00914923"/>
    <w:rsid w:val="00915921"/>
    <w:rsid w:val="00915D89"/>
    <w:rsid w:val="00917A85"/>
    <w:rsid w:val="00917B9D"/>
    <w:rsid w:val="00920CAE"/>
    <w:rsid w:val="00920F0B"/>
    <w:rsid w:val="009210AB"/>
    <w:rsid w:val="009217A7"/>
    <w:rsid w:val="009220A7"/>
    <w:rsid w:val="009220C2"/>
    <w:rsid w:val="009221CE"/>
    <w:rsid w:val="009224F8"/>
    <w:rsid w:val="009235DA"/>
    <w:rsid w:val="0092462B"/>
    <w:rsid w:val="0092483C"/>
    <w:rsid w:val="00924BAD"/>
    <w:rsid w:val="00924EFE"/>
    <w:rsid w:val="00925702"/>
    <w:rsid w:val="0092602B"/>
    <w:rsid w:val="00926977"/>
    <w:rsid w:val="00926EB7"/>
    <w:rsid w:val="0093026D"/>
    <w:rsid w:val="0093080B"/>
    <w:rsid w:val="00930879"/>
    <w:rsid w:val="00931515"/>
    <w:rsid w:val="00931671"/>
    <w:rsid w:val="00931F75"/>
    <w:rsid w:val="009322C1"/>
    <w:rsid w:val="009329DB"/>
    <w:rsid w:val="00932AE4"/>
    <w:rsid w:val="00932D19"/>
    <w:rsid w:val="00933DD4"/>
    <w:rsid w:val="00934138"/>
    <w:rsid w:val="009350CA"/>
    <w:rsid w:val="00935952"/>
    <w:rsid w:val="009359C4"/>
    <w:rsid w:val="00936D16"/>
    <w:rsid w:val="00937B74"/>
    <w:rsid w:val="00941A2A"/>
    <w:rsid w:val="00942161"/>
    <w:rsid w:val="009430E3"/>
    <w:rsid w:val="009439E1"/>
    <w:rsid w:val="00943FBE"/>
    <w:rsid w:val="009443D2"/>
    <w:rsid w:val="0094528D"/>
    <w:rsid w:val="00945368"/>
    <w:rsid w:val="009453A5"/>
    <w:rsid w:val="009461DE"/>
    <w:rsid w:val="009467F3"/>
    <w:rsid w:val="00946D43"/>
    <w:rsid w:val="00947DB5"/>
    <w:rsid w:val="0095199F"/>
    <w:rsid w:val="009522E1"/>
    <w:rsid w:val="00952782"/>
    <w:rsid w:val="00954934"/>
    <w:rsid w:val="0096073F"/>
    <w:rsid w:val="00960A10"/>
    <w:rsid w:val="00960ABE"/>
    <w:rsid w:val="009629BF"/>
    <w:rsid w:val="00962DE4"/>
    <w:rsid w:val="009634B8"/>
    <w:rsid w:val="009634EE"/>
    <w:rsid w:val="00963A54"/>
    <w:rsid w:val="00964BAD"/>
    <w:rsid w:val="00965854"/>
    <w:rsid w:val="0096647B"/>
    <w:rsid w:val="009668F9"/>
    <w:rsid w:val="0096725C"/>
    <w:rsid w:val="009673CD"/>
    <w:rsid w:val="00970AEE"/>
    <w:rsid w:val="00970B15"/>
    <w:rsid w:val="009710AF"/>
    <w:rsid w:val="009712BD"/>
    <w:rsid w:val="00972969"/>
    <w:rsid w:val="0097310A"/>
    <w:rsid w:val="00973364"/>
    <w:rsid w:val="00973A92"/>
    <w:rsid w:val="009742AB"/>
    <w:rsid w:val="00976631"/>
    <w:rsid w:val="00976661"/>
    <w:rsid w:val="00976AF3"/>
    <w:rsid w:val="00977106"/>
    <w:rsid w:val="00977179"/>
    <w:rsid w:val="00980FAC"/>
    <w:rsid w:val="00982608"/>
    <w:rsid w:val="0098553D"/>
    <w:rsid w:val="00985B15"/>
    <w:rsid w:val="00990253"/>
    <w:rsid w:val="00990B6A"/>
    <w:rsid w:val="00990D78"/>
    <w:rsid w:val="009922C6"/>
    <w:rsid w:val="0099236B"/>
    <w:rsid w:val="00992575"/>
    <w:rsid w:val="00992C60"/>
    <w:rsid w:val="00994DC3"/>
    <w:rsid w:val="0099729C"/>
    <w:rsid w:val="00997604"/>
    <w:rsid w:val="00997693"/>
    <w:rsid w:val="009A053F"/>
    <w:rsid w:val="009A0945"/>
    <w:rsid w:val="009A0B8D"/>
    <w:rsid w:val="009A12EF"/>
    <w:rsid w:val="009A20CF"/>
    <w:rsid w:val="009A3325"/>
    <w:rsid w:val="009A3F57"/>
    <w:rsid w:val="009A3F5C"/>
    <w:rsid w:val="009A4602"/>
    <w:rsid w:val="009A4AEC"/>
    <w:rsid w:val="009A6E00"/>
    <w:rsid w:val="009A7F9A"/>
    <w:rsid w:val="009B0CFD"/>
    <w:rsid w:val="009B18FD"/>
    <w:rsid w:val="009B1E65"/>
    <w:rsid w:val="009B20E5"/>
    <w:rsid w:val="009B2ED0"/>
    <w:rsid w:val="009B4397"/>
    <w:rsid w:val="009B46AD"/>
    <w:rsid w:val="009B5765"/>
    <w:rsid w:val="009B618E"/>
    <w:rsid w:val="009C0E1B"/>
    <w:rsid w:val="009C1893"/>
    <w:rsid w:val="009C2579"/>
    <w:rsid w:val="009C33F6"/>
    <w:rsid w:val="009C3F97"/>
    <w:rsid w:val="009C5593"/>
    <w:rsid w:val="009C55F1"/>
    <w:rsid w:val="009C7B21"/>
    <w:rsid w:val="009D05AA"/>
    <w:rsid w:val="009D0D45"/>
    <w:rsid w:val="009D2121"/>
    <w:rsid w:val="009D262A"/>
    <w:rsid w:val="009D60EB"/>
    <w:rsid w:val="009D6F7D"/>
    <w:rsid w:val="009D7C46"/>
    <w:rsid w:val="009E02D3"/>
    <w:rsid w:val="009E062C"/>
    <w:rsid w:val="009E0CC3"/>
    <w:rsid w:val="009E0F9D"/>
    <w:rsid w:val="009E14B0"/>
    <w:rsid w:val="009E187C"/>
    <w:rsid w:val="009E1EEE"/>
    <w:rsid w:val="009E3B6B"/>
    <w:rsid w:val="009E3E46"/>
    <w:rsid w:val="009E655B"/>
    <w:rsid w:val="009E7815"/>
    <w:rsid w:val="009F2373"/>
    <w:rsid w:val="009F4DDD"/>
    <w:rsid w:val="009F4E22"/>
    <w:rsid w:val="009F595B"/>
    <w:rsid w:val="009F7537"/>
    <w:rsid w:val="009F7AA2"/>
    <w:rsid w:val="00A02A06"/>
    <w:rsid w:val="00A0376F"/>
    <w:rsid w:val="00A0425B"/>
    <w:rsid w:val="00A069C1"/>
    <w:rsid w:val="00A06B4D"/>
    <w:rsid w:val="00A06CF2"/>
    <w:rsid w:val="00A07B5F"/>
    <w:rsid w:val="00A110BC"/>
    <w:rsid w:val="00A1142A"/>
    <w:rsid w:val="00A13464"/>
    <w:rsid w:val="00A1395E"/>
    <w:rsid w:val="00A13C80"/>
    <w:rsid w:val="00A15EEB"/>
    <w:rsid w:val="00A15F61"/>
    <w:rsid w:val="00A168F3"/>
    <w:rsid w:val="00A16F83"/>
    <w:rsid w:val="00A17B11"/>
    <w:rsid w:val="00A20122"/>
    <w:rsid w:val="00A201AF"/>
    <w:rsid w:val="00A2049E"/>
    <w:rsid w:val="00A20C0E"/>
    <w:rsid w:val="00A21104"/>
    <w:rsid w:val="00A2160C"/>
    <w:rsid w:val="00A225A3"/>
    <w:rsid w:val="00A2290C"/>
    <w:rsid w:val="00A22C13"/>
    <w:rsid w:val="00A2317B"/>
    <w:rsid w:val="00A2343B"/>
    <w:rsid w:val="00A2582E"/>
    <w:rsid w:val="00A25D11"/>
    <w:rsid w:val="00A25DCF"/>
    <w:rsid w:val="00A26126"/>
    <w:rsid w:val="00A262AA"/>
    <w:rsid w:val="00A268CD"/>
    <w:rsid w:val="00A26902"/>
    <w:rsid w:val="00A270BC"/>
    <w:rsid w:val="00A270D6"/>
    <w:rsid w:val="00A27FC7"/>
    <w:rsid w:val="00A32DDA"/>
    <w:rsid w:val="00A33B4C"/>
    <w:rsid w:val="00A34582"/>
    <w:rsid w:val="00A35A67"/>
    <w:rsid w:val="00A3661B"/>
    <w:rsid w:val="00A3709E"/>
    <w:rsid w:val="00A370FD"/>
    <w:rsid w:val="00A3715D"/>
    <w:rsid w:val="00A37AC8"/>
    <w:rsid w:val="00A37E71"/>
    <w:rsid w:val="00A401F4"/>
    <w:rsid w:val="00A408DA"/>
    <w:rsid w:val="00A412FE"/>
    <w:rsid w:val="00A415F8"/>
    <w:rsid w:val="00A43FA9"/>
    <w:rsid w:val="00A440D9"/>
    <w:rsid w:val="00A44649"/>
    <w:rsid w:val="00A44B2E"/>
    <w:rsid w:val="00A44B47"/>
    <w:rsid w:val="00A508AA"/>
    <w:rsid w:val="00A5096F"/>
    <w:rsid w:val="00A50EFF"/>
    <w:rsid w:val="00A51CCF"/>
    <w:rsid w:val="00A51DFD"/>
    <w:rsid w:val="00A52072"/>
    <w:rsid w:val="00A53D6E"/>
    <w:rsid w:val="00A54EDF"/>
    <w:rsid w:val="00A5588A"/>
    <w:rsid w:val="00A55EDC"/>
    <w:rsid w:val="00A56BAD"/>
    <w:rsid w:val="00A56ECE"/>
    <w:rsid w:val="00A57D30"/>
    <w:rsid w:val="00A6159D"/>
    <w:rsid w:val="00A61A67"/>
    <w:rsid w:val="00A61EE5"/>
    <w:rsid w:val="00A6324B"/>
    <w:rsid w:val="00A63EBF"/>
    <w:rsid w:val="00A649B0"/>
    <w:rsid w:val="00A64BB2"/>
    <w:rsid w:val="00A64DA1"/>
    <w:rsid w:val="00A65917"/>
    <w:rsid w:val="00A66ABA"/>
    <w:rsid w:val="00A7030C"/>
    <w:rsid w:val="00A70348"/>
    <w:rsid w:val="00A70627"/>
    <w:rsid w:val="00A719CD"/>
    <w:rsid w:val="00A72874"/>
    <w:rsid w:val="00A73373"/>
    <w:rsid w:val="00A73810"/>
    <w:rsid w:val="00A73ED4"/>
    <w:rsid w:val="00A74A9B"/>
    <w:rsid w:val="00A818FB"/>
    <w:rsid w:val="00A827C5"/>
    <w:rsid w:val="00A82984"/>
    <w:rsid w:val="00A82EF2"/>
    <w:rsid w:val="00A831FE"/>
    <w:rsid w:val="00A842ED"/>
    <w:rsid w:val="00A84D21"/>
    <w:rsid w:val="00A85D89"/>
    <w:rsid w:val="00A86109"/>
    <w:rsid w:val="00A8676C"/>
    <w:rsid w:val="00A86BC3"/>
    <w:rsid w:val="00A87452"/>
    <w:rsid w:val="00A87E23"/>
    <w:rsid w:val="00A901DE"/>
    <w:rsid w:val="00A90A28"/>
    <w:rsid w:val="00A91618"/>
    <w:rsid w:val="00A91A0E"/>
    <w:rsid w:val="00A91D5F"/>
    <w:rsid w:val="00A92B71"/>
    <w:rsid w:val="00A93515"/>
    <w:rsid w:val="00A95287"/>
    <w:rsid w:val="00A959FB"/>
    <w:rsid w:val="00A960BB"/>
    <w:rsid w:val="00A964CD"/>
    <w:rsid w:val="00A9735C"/>
    <w:rsid w:val="00A975F8"/>
    <w:rsid w:val="00A97726"/>
    <w:rsid w:val="00AA1B9C"/>
    <w:rsid w:val="00AA2698"/>
    <w:rsid w:val="00AA2B88"/>
    <w:rsid w:val="00AA2DAC"/>
    <w:rsid w:val="00AA321B"/>
    <w:rsid w:val="00AA38D6"/>
    <w:rsid w:val="00AA46D0"/>
    <w:rsid w:val="00AA4E66"/>
    <w:rsid w:val="00AA4F4F"/>
    <w:rsid w:val="00AA53E1"/>
    <w:rsid w:val="00AA548D"/>
    <w:rsid w:val="00AA7921"/>
    <w:rsid w:val="00AB0127"/>
    <w:rsid w:val="00AB0414"/>
    <w:rsid w:val="00AB17B3"/>
    <w:rsid w:val="00AB33E6"/>
    <w:rsid w:val="00AB3C25"/>
    <w:rsid w:val="00AB3FBB"/>
    <w:rsid w:val="00AB437C"/>
    <w:rsid w:val="00AB43B7"/>
    <w:rsid w:val="00AB470C"/>
    <w:rsid w:val="00AB521F"/>
    <w:rsid w:val="00AB65A8"/>
    <w:rsid w:val="00AB65E3"/>
    <w:rsid w:val="00AB7512"/>
    <w:rsid w:val="00AC05D3"/>
    <w:rsid w:val="00AC0E9B"/>
    <w:rsid w:val="00AC162E"/>
    <w:rsid w:val="00AC19E0"/>
    <w:rsid w:val="00AC1E9D"/>
    <w:rsid w:val="00AC1EF8"/>
    <w:rsid w:val="00AC23F2"/>
    <w:rsid w:val="00AC2E3C"/>
    <w:rsid w:val="00AC3486"/>
    <w:rsid w:val="00AC43D0"/>
    <w:rsid w:val="00AC45F2"/>
    <w:rsid w:val="00AC4BA5"/>
    <w:rsid w:val="00AC4F9C"/>
    <w:rsid w:val="00AC5BCB"/>
    <w:rsid w:val="00AC5DEA"/>
    <w:rsid w:val="00AC74C1"/>
    <w:rsid w:val="00AC7BE4"/>
    <w:rsid w:val="00AD00EA"/>
    <w:rsid w:val="00AD0285"/>
    <w:rsid w:val="00AD046A"/>
    <w:rsid w:val="00AD0A94"/>
    <w:rsid w:val="00AD1712"/>
    <w:rsid w:val="00AD17BA"/>
    <w:rsid w:val="00AD2921"/>
    <w:rsid w:val="00AD2A23"/>
    <w:rsid w:val="00AD2A47"/>
    <w:rsid w:val="00AD3125"/>
    <w:rsid w:val="00AD3758"/>
    <w:rsid w:val="00AD46B6"/>
    <w:rsid w:val="00AD4860"/>
    <w:rsid w:val="00AD4A50"/>
    <w:rsid w:val="00AD6337"/>
    <w:rsid w:val="00AD6B4C"/>
    <w:rsid w:val="00AD6F6D"/>
    <w:rsid w:val="00AE0E10"/>
    <w:rsid w:val="00AE1209"/>
    <w:rsid w:val="00AE1A66"/>
    <w:rsid w:val="00AE269D"/>
    <w:rsid w:val="00AE2734"/>
    <w:rsid w:val="00AE2799"/>
    <w:rsid w:val="00AE7283"/>
    <w:rsid w:val="00AE7456"/>
    <w:rsid w:val="00AF089C"/>
    <w:rsid w:val="00AF128B"/>
    <w:rsid w:val="00AF2207"/>
    <w:rsid w:val="00AF2B0D"/>
    <w:rsid w:val="00AF35D5"/>
    <w:rsid w:val="00AF4981"/>
    <w:rsid w:val="00AF72AD"/>
    <w:rsid w:val="00AF7BB8"/>
    <w:rsid w:val="00AF7D02"/>
    <w:rsid w:val="00AF7FB1"/>
    <w:rsid w:val="00B015CE"/>
    <w:rsid w:val="00B01B30"/>
    <w:rsid w:val="00B03A60"/>
    <w:rsid w:val="00B03EF4"/>
    <w:rsid w:val="00B03F05"/>
    <w:rsid w:val="00B048DE"/>
    <w:rsid w:val="00B05DA4"/>
    <w:rsid w:val="00B06234"/>
    <w:rsid w:val="00B06D99"/>
    <w:rsid w:val="00B1144A"/>
    <w:rsid w:val="00B116E6"/>
    <w:rsid w:val="00B11A6C"/>
    <w:rsid w:val="00B11E16"/>
    <w:rsid w:val="00B126B6"/>
    <w:rsid w:val="00B13B62"/>
    <w:rsid w:val="00B13B7B"/>
    <w:rsid w:val="00B145B7"/>
    <w:rsid w:val="00B1481D"/>
    <w:rsid w:val="00B14A69"/>
    <w:rsid w:val="00B14CE3"/>
    <w:rsid w:val="00B151DC"/>
    <w:rsid w:val="00B156FA"/>
    <w:rsid w:val="00B160CB"/>
    <w:rsid w:val="00B169CF"/>
    <w:rsid w:val="00B16BE5"/>
    <w:rsid w:val="00B17AEC"/>
    <w:rsid w:val="00B201CF"/>
    <w:rsid w:val="00B211C5"/>
    <w:rsid w:val="00B219F6"/>
    <w:rsid w:val="00B22101"/>
    <w:rsid w:val="00B22FC4"/>
    <w:rsid w:val="00B23058"/>
    <w:rsid w:val="00B2317A"/>
    <w:rsid w:val="00B23B49"/>
    <w:rsid w:val="00B241BD"/>
    <w:rsid w:val="00B248ED"/>
    <w:rsid w:val="00B2583F"/>
    <w:rsid w:val="00B309DE"/>
    <w:rsid w:val="00B314F3"/>
    <w:rsid w:val="00B319B5"/>
    <w:rsid w:val="00B3270D"/>
    <w:rsid w:val="00B33134"/>
    <w:rsid w:val="00B334D4"/>
    <w:rsid w:val="00B33F56"/>
    <w:rsid w:val="00B3458E"/>
    <w:rsid w:val="00B345DF"/>
    <w:rsid w:val="00B34AC3"/>
    <w:rsid w:val="00B3520A"/>
    <w:rsid w:val="00B35226"/>
    <w:rsid w:val="00B357EE"/>
    <w:rsid w:val="00B35C2A"/>
    <w:rsid w:val="00B36EA1"/>
    <w:rsid w:val="00B37271"/>
    <w:rsid w:val="00B379EA"/>
    <w:rsid w:val="00B37A25"/>
    <w:rsid w:val="00B400D0"/>
    <w:rsid w:val="00B410BB"/>
    <w:rsid w:val="00B41422"/>
    <w:rsid w:val="00B428AB"/>
    <w:rsid w:val="00B43CB8"/>
    <w:rsid w:val="00B441FF"/>
    <w:rsid w:val="00B452DF"/>
    <w:rsid w:val="00B45752"/>
    <w:rsid w:val="00B47CCF"/>
    <w:rsid w:val="00B51C34"/>
    <w:rsid w:val="00B51F3E"/>
    <w:rsid w:val="00B52024"/>
    <w:rsid w:val="00B53189"/>
    <w:rsid w:val="00B5598E"/>
    <w:rsid w:val="00B55ED0"/>
    <w:rsid w:val="00B57465"/>
    <w:rsid w:val="00B5769C"/>
    <w:rsid w:val="00B5790A"/>
    <w:rsid w:val="00B609BD"/>
    <w:rsid w:val="00B61386"/>
    <w:rsid w:val="00B62CB4"/>
    <w:rsid w:val="00B6328D"/>
    <w:rsid w:val="00B6362D"/>
    <w:rsid w:val="00B63DF5"/>
    <w:rsid w:val="00B6479F"/>
    <w:rsid w:val="00B64C69"/>
    <w:rsid w:val="00B65006"/>
    <w:rsid w:val="00B65F2E"/>
    <w:rsid w:val="00B65FF0"/>
    <w:rsid w:val="00B664BE"/>
    <w:rsid w:val="00B66920"/>
    <w:rsid w:val="00B670DA"/>
    <w:rsid w:val="00B67896"/>
    <w:rsid w:val="00B7053A"/>
    <w:rsid w:val="00B70668"/>
    <w:rsid w:val="00B706AA"/>
    <w:rsid w:val="00B70B0F"/>
    <w:rsid w:val="00B712C5"/>
    <w:rsid w:val="00B72D53"/>
    <w:rsid w:val="00B74FA3"/>
    <w:rsid w:val="00B752B0"/>
    <w:rsid w:val="00B7667E"/>
    <w:rsid w:val="00B7674A"/>
    <w:rsid w:val="00B76849"/>
    <w:rsid w:val="00B77534"/>
    <w:rsid w:val="00B77CC7"/>
    <w:rsid w:val="00B808DD"/>
    <w:rsid w:val="00B810E6"/>
    <w:rsid w:val="00B8175A"/>
    <w:rsid w:val="00B830BB"/>
    <w:rsid w:val="00B83DF9"/>
    <w:rsid w:val="00B8638D"/>
    <w:rsid w:val="00B87196"/>
    <w:rsid w:val="00B87AAD"/>
    <w:rsid w:val="00B90B2B"/>
    <w:rsid w:val="00B90C9F"/>
    <w:rsid w:val="00B9132D"/>
    <w:rsid w:val="00B916D7"/>
    <w:rsid w:val="00B9177E"/>
    <w:rsid w:val="00B91C89"/>
    <w:rsid w:val="00B92351"/>
    <w:rsid w:val="00B92ACC"/>
    <w:rsid w:val="00B93365"/>
    <w:rsid w:val="00B93AF2"/>
    <w:rsid w:val="00B93B50"/>
    <w:rsid w:val="00B93B70"/>
    <w:rsid w:val="00B945AB"/>
    <w:rsid w:val="00B945B1"/>
    <w:rsid w:val="00B94FA4"/>
    <w:rsid w:val="00B95245"/>
    <w:rsid w:val="00B9625F"/>
    <w:rsid w:val="00B9634B"/>
    <w:rsid w:val="00B96B71"/>
    <w:rsid w:val="00B96DA5"/>
    <w:rsid w:val="00B978BC"/>
    <w:rsid w:val="00BA1035"/>
    <w:rsid w:val="00BA12AE"/>
    <w:rsid w:val="00BA2273"/>
    <w:rsid w:val="00BA2CC2"/>
    <w:rsid w:val="00BA481C"/>
    <w:rsid w:val="00BA558D"/>
    <w:rsid w:val="00BA627D"/>
    <w:rsid w:val="00BA69A9"/>
    <w:rsid w:val="00BA74B9"/>
    <w:rsid w:val="00BA7D75"/>
    <w:rsid w:val="00BB0BB7"/>
    <w:rsid w:val="00BB0E0E"/>
    <w:rsid w:val="00BB1206"/>
    <w:rsid w:val="00BB18D9"/>
    <w:rsid w:val="00BB1BF4"/>
    <w:rsid w:val="00BB20F7"/>
    <w:rsid w:val="00BB44EF"/>
    <w:rsid w:val="00BB4B41"/>
    <w:rsid w:val="00BB4E9D"/>
    <w:rsid w:val="00BB5B8D"/>
    <w:rsid w:val="00BC0F70"/>
    <w:rsid w:val="00BC1FE5"/>
    <w:rsid w:val="00BC2037"/>
    <w:rsid w:val="00BC2703"/>
    <w:rsid w:val="00BC2CCE"/>
    <w:rsid w:val="00BC35D9"/>
    <w:rsid w:val="00BC3C87"/>
    <w:rsid w:val="00BC4873"/>
    <w:rsid w:val="00BC516B"/>
    <w:rsid w:val="00BC5DDC"/>
    <w:rsid w:val="00BC5F74"/>
    <w:rsid w:val="00BC68D1"/>
    <w:rsid w:val="00BC6CCD"/>
    <w:rsid w:val="00BD00A0"/>
    <w:rsid w:val="00BD0DAD"/>
    <w:rsid w:val="00BD12AB"/>
    <w:rsid w:val="00BD1FA0"/>
    <w:rsid w:val="00BD36A6"/>
    <w:rsid w:val="00BD3A00"/>
    <w:rsid w:val="00BD3AF1"/>
    <w:rsid w:val="00BD6189"/>
    <w:rsid w:val="00BD6CFD"/>
    <w:rsid w:val="00BE0845"/>
    <w:rsid w:val="00BE0CA9"/>
    <w:rsid w:val="00BE10A5"/>
    <w:rsid w:val="00BE1ABF"/>
    <w:rsid w:val="00BE1B30"/>
    <w:rsid w:val="00BE1F2A"/>
    <w:rsid w:val="00BE2928"/>
    <w:rsid w:val="00BE2D73"/>
    <w:rsid w:val="00BE371F"/>
    <w:rsid w:val="00BE3AF7"/>
    <w:rsid w:val="00BE3E1D"/>
    <w:rsid w:val="00BE4226"/>
    <w:rsid w:val="00BE4729"/>
    <w:rsid w:val="00BE4B72"/>
    <w:rsid w:val="00BE5B5C"/>
    <w:rsid w:val="00BE6015"/>
    <w:rsid w:val="00BE61A6"/>
    <w:rsid w:val="00BE7376"/>
    <w:rsid w:val="00BE7A4F"/>
    <w:rsid w:val="00BE7BAA"/>
    <w:rsid w:val="00BE7BC0"/>
    <w:rsid w:val="00BF0D5B"/>
    <w:rsid w:val="00BF0DB7"/>
    <w:rsid w:val="00BF0EFF"/>
    <w:rsid w:val="00BF1778"/>
    <w:rsid w:val="00BF1C16"/>
    <w:rsid w:val="00BF2E66"/>
    <w:rsid w:val="00BF310E"/>
    <w:rsid w:val="00BF421A"/>
    <w:rsid w:val="00BF5F04"/>
    <w:rsid w:val="00C00599"/>
    <w:rsid w:val="00C00AA5"/>
    <w:rsid w:val="00C01284"/>
    <w:rsid w:val="00C01285"/>
    <w:rsid w:val="00C01346"/>
    <w:rsid w:val="00C02AFC"/>
    <w:rsid w:val="00C032ED"/>
    <w:rsid w:val="00C03A41"/>
    <w:rsid w:val="00C0433A"/>
    <w:rsid w:val="00C04775"/>
    <w:rsid w:val="00C04C06"/>
    <w:rsid w:val="00C05959"/>
    <w:rsid w:val="00C064F2"/>
    <w:rsid w:val="00C072A7"/>
    <w:rsid w:val="00C0788F"/>
    <w:rsid w:val="00C10598"/>
    <w:rsid w:val="00C114FC"/>
    <w:rsid w:val="00C11715"/>
    <w:rsid w:val="00C11993"/>
    <w:rsid w:val="00C132AA"/>
    <w:rsid w:val="00C13481"/>
    <w:rsid w:val="00C141A5"/>
    <w:rsid w:val="00C15349"/>
    <w:rsid w:val="00C17199"/>
    <w:rsid w:val="00C17386"/>
    <w:rsid w:val="00C17432"/>
    <w:rsid w:val="00C1760B"/>
    <w:rsid w:val="00C17D72"/>
    <w:rsid w:val="00C2136D"/>
    <w:rsid w:val="00C21B1D"/>
    <w:rsid w:val="00C21E08"/>
    <w:rsid w:val="00C21E7D"/>
    <w:rsid w:val="00C2250A"/>
    <w:rsid w:val="00C2252B"/>
    <w:rsid w:val="00C23C7B"/>
    <w:rsid w:val="00C24C2B"/>
    <w:rsid w:val="00C252F2"/>
    <w:rsid w:val="00C267AC"/>
    <w:rsid w:val="00C26F0C"/>
    <w:rsid w:val="00C275B4"/>
    <w:rsid w:val="00C30C5A"/>
    <w:rsid w:val="00C30C6C"/>
    <w:rsid w:val="00C30DB6"/>
    <w:rsid w:val="00C30E56"/>
    <w:rsid w:val="00C3104B"/>
    <w:rsid w:val="00C3145D"/>
    <w:rsid w:val="00C32A92"/>
    <w:rsid w:val="00C34AFE"/>
    <w:rsid w:val="00C363D7"/>
    <w:rsid w:val="00C36618"/>
    <w:rsid w:val="00C377B1"/>
    <w:rsid w:val="00C37ABC"/>
    <w:rsid w:val="00C40523"/>
    <w:rsid w:val="00C40BDD"/>
    <w:rsid w:val="00C417DD"/>
    <w:rsid w:val="00C41E21"/>
    <w:rsid w:val="00C42C9E"/>
    <w:rsid w:val="00C4388A"/>
    <w:rsid w:val="00C45403"/>
    <w:rsid w:val="00C46F59"/>
    <w:rsid w:val="00C50109"/>
    <w:rsid w:val="00C50484"/>
    <w:rsid w:val="00C5049B"/>
    <w:rsid w:val="00C50F6A"/>
    <w:rsid w:val="00C53067"/>
    <w:rsid w:val="00C54D91"/>
    <w:rsid w:val="00C55A9C"/>
    <w:rsid w:val="00C56122"/>
    <w:rsid w:val="00C56844"/>
    <w:rsid w:val="00C57A3C"/>
    <w:rsid w:val="00C618FB"/>
    <w:rsid w:val="00C61C9A"/>
    <w:rsid w:val="00C61DA2"/>
    <w:rsid w:val="00C61F39"/>
    <w:rsid w:val="00C6201D"/>
    <w:rsid w:val="00C6259B"/>
    <w:rsid w:val="00C62B53"/>
    <w:rsid w:val="00C63C8F"/>
    <w:rsid w:val="00C64082"/>
    <w:rsid w:val="00C65E7F"/>
    <w:rsid w:val="00C665DE"/>
    <w:rsid w:val="00C66671"/>
    <w:rsid w:val="00C66787"/>
    <w:rsid w:val="00C66C59"/>
    <w:rsid w:val="00C6726B"/>
    <w:rsid w:val="00C672CF"/>
    <w:rsid w:val="00C676B4"/>
    <w:rsid w:val="00C6772D"/>
    <w:rsid w:val="00C67918"/>
    <w:rsid w:val="00C706B1"/>
    <w:rsid w:val="00C711C3"/>
    <w:rsid w:val="00C713E6"/>
    <w:rsid w:val="00C716EB"/>
    <w:rsid w:val="00C71909"/>
    <w:rsid w:val="00C71F3A"/>
    <w:rsid w:val="00C74EC7"/>
    <w:rsid w:val="00C74F7F"/>
    <w:rsid w:val="00C752F5"/>
    <w:rsid w:val="00C75E7D"/>
    <w:rsid w:val="00C760B2"/>
    <w:rsid w:val="00C76963"/>
    <w:rsid w:val="00C76B60"/>
    <w:rsid w:val="00C7730D"/>
    <w:rsid w:val="00C77AF3"/>
    <w:rsid w:val="00C806F9"/>
    <w:rsid w:val="00C80B55"/>
    <w:rsid w:val="00C80B6A"/>
    <w:rsid w:val="00C81B5A"/>
    <w:rsid w:val="00C82143"/>
    <w:rsid w:val="00C83160"/>
    <w:rsid w:val="00C84175"/>
    <w:rsid w:val="00C84FA5"/>
    <w:rsid w:val="00C85E76"/>
    <w:rsid w:val="00C8609C"/>
    <w:rsid w:val="00C86B8E"/>
    <w:rsid w:val="00C908A8"/>
    <w:rsid w:val="00C91B2B"/>
    <w:rsid w:val="00C933C0"/>
    <w:rsid w:val="00C93AFE"/>
    <w:rsid w:val="00C95B2A"/>
    <w:rsid w:val="00C97FD0"/>
    <w:rsid w:val="00CA0042"/>
    <w:rsid w:val="00CA0046"/>
    <w:rsid w:val="00CA0365"/>
    <w:rsid w:val="00CA1495"/>
    <w:rsid w:val="00CA2DAB"/>
    <w:rsid w:val="00CA31E8"/>
    <w:rsid w:val="00CA3901"/>
    <w:rsid w:val="00CA3DDB"/>
    <w:rsid w:val="00CA4A32"/>
    <w:rsid w:val="00CA529D"/>
    <w:rsid w:val="00CA6084"/>
    <w:rsid w:val="00CB16CB"/>
    <w:rsid w:val="00CB182D"/>
    <w:rsid w:val="00CB2E96"/>
    <w:rsid w:val="00CB57B4"/>
    <w:rsid w:val="00CB5B63"/>
    <w:rsid w:val="00CB7162"/>
    <w:rsid w:val="00CB72D0"/>
    <w:rsid w:val="00CB7652"/>
    <w:rsid w:val="00CC015A"/>
    <w:rsid w:val="00CC01FB"/>
    <w:rsid w:val="00CC0D20"/>
    <w:rsid w:val="00CC3044"/>
    <w:rsid w:val="00CC404C"/>
    <w:rsid w:val="00CC4626"/>
    <w:rsid w:val="00CC494B"/>
    <w:rsid w:val="00CC4D31"/>
    <w:rsid w:val="00CC506A"/>
    <w:rsid w:val="00CC528E"/>
    <w:rsid w:val="00CC53D0"/>
    <w:rsid w:val="00CC63C4"/>
    <w:rsid w:val="00CC7739"/>
    <w:rsid w:val="00CD1E2F"/>
    <w:rsid w:val="00CD216D"/>
    <w:rsid w:val="00CD2902"/>
    <w:rsid w:val="00CD2A8C"/>
    <w:rsid w:val="00CD3254"/>
    <w:rsid w:val="00CD3E2E"/>
    <w:rsid w:val="00CD41A1"/>
    <w:rsid w:val="00CD5483"/>
    <w:rsid w:val="00CD60A0"/>
    <w:rsid w:val="00CD6EE0"/>
    <w:rsid w:val="00CE01A1"/>
    <w:rsid w:val="00CE0423"/>
    <w:rsid w:val="00CE04BB"/>
    <w:rsid w:val="00CE07C0"/>
    <w:rsid w:val="00CE2BA0"/>
    <w:rsid w:val="00CE564C"/>
    <w:rsid w:val="00CE5CC4"/>
    <w:rsid w:val="00CE6861"/>
    <w:rsid w:val="00CF0C0A"/>
    <w:rsid w:val="00CF24CF"/>
    <w:rsid w:val="00CF2693"/>
    <w:rsid w:val="00CF4A00"/>
    <w:rsid w:val="00CF4A08"/>
    <w:rsid w:val="00CF4AD3"/>
    <w:rsid w:val="00CF4B93"/>
    <w:rsid w:val="00CF57E1"/>
    <w:rsid w:val="00CF7FE1"/>
    <w:rsid w:val="00D01B24"/>
    <w:rsid w:val="00D01D24"/>
    <w:rsid w:val="00D02E01"/>
    <w:rsid w:val="00D0351B"/>
    <w:rsid w:val="00D03FB0"/>
    <w:rsid w:val="00D04540"/>
    <w:rsid w:val="00D0478D"/>
    <w:rsid w:val="00D055B6"/>
    <w:rsid w:val="00D0615E"/>
    <w:rsid w:val="00D0616D"/>
    <w:rsid w:val="00D06721"/>
    <w:rsid w:val="00D07F9F"/>
    <w:rsid w:val="00D10890"/>
    <w:rsid w:val="00D11175"/>
    <w:rsid w:val="00D11C1C"/>
    <w:rsid w:val="00D12150"/>
    <w:rsid w:val="00D12564"/>
    <w:rsid w:val="00D13B21"/>
    <w:rsid w:val="00D13FB9"/>
    <w:rsid w:val="00D149D8"/>
    <w:rsid w:val="00D15123"/>
    <w:rsid w:val="00D15D0C"/>
    <w:rsid w:val="00D160DD"/>
    <w:rsid w:val="00D16308"/>
    <w:rsid w:val="00D16452"/>
    <w:rsid w:val="00D166F0"/>
    <w:rsid w:val="00D16F36"/>
    <w:rsid w:val="00D170A8"/>
    <w:rsid w:val="00D17327"/>
    <w:rsid w:val="00D17A2B"/>
    <w:rsid w:val="00D17DA9"/>
    <w:rsid w:val="00D205FB"/>
    <w:rsid w:val="00D21275"/>
    <w:rsid w:val="00D21BE1"/>
    <w:rsid w:val="00D21F9F"/>
    <w:rsid w:val="00D22A2C"/>
    <w:rsid w:val="00D23A8D"/>
    <w:rsid w:val="00D2432F"/>
    <w:rsid w:val="00D244F4"/>
    <w:rsid w:val="00D2477B"/>
    <w:rsid w:val="00D255CC"/>
    <w:rsid w:val="00D25756"/>
    <w:rsid w:val="00D2594F"/>
    <w:rsid w:val="00D25D5B"/>
    <w:rsid w:val="00D26B9F"/>
    <w:rsid w:val="00D2738A"/>
    <w:rsid w:val="00D30254"/>
    <w:rsid w:val="00D3092B"/>
    <w:rsid w:val="00D30AC2"/>
    <w:rsid w:val="00D315AD"/>
    <w:rsid w:val="00D32BB7"/>
    <w:rsid w:val="00D345F7"/>
    <w:rsid w:val="00D34CEA"/>
    <w:rsid w:val="00D36E46"/>
    <w:rsid w:val="00D3756B"/>
    <w:rsid w:val="00D405C0"/>
    <w:rsid w:val="00D415B4"/>
    <w:rsid w:val="00D419F1"/>
    <w:rsid w:val="00D42355"/>
    <w:rsid w:val="00D4413A"/>
    <w:rsid w:val="00D44CA0"/>
    <w:rsid w:val="00D464AD"/>
    <w:rsid w:val="00D46775"/>
    <w:rsid w:val="00D46AC1"/>
    <w:rsid w:val="00D470F2"/>
    <w:rsid w:val="00D47321"/>
    <w:rsid w:val="00D509D0"/>
    <w:rsid w:val="00D5121D"/>
    <w:rsid w:val="00D515A8"/>
    <w:rsid w:val="00D51AB2"/>
    <w:rsid w:val="00D53105"/>
    <w:rsid w:val="00D53195"/>
    <w:rsid w:val="00D550A5"/>
    <w:rsid w:val="00D5686A"/>
    <w:rsid w:val="00D56CC9"/>
    <w:rsid w:val="00D571D5"/>
    <w:rsid w:val="00D573FA"/>
    <w:rsid w:val="00D60884"/>
    <w:rsid w:val="00D60A58"/>
    <w:rsid w:val="00D61BA7"/>
    <w:rsid w:val="00D61E87"/>
    <w:rsid w:val="00D61FCB"/>
    <w:rsid w:val="00D627EF"/>
    <w:rsid w:val="00D62E32"/>
    <w:rsid w:val="00D635CA"/>
    <w:rsid w:val="00D63A3B"/>
    <w:rsid w:val="00D6479C"/>
    <w:rsid w:val="00D64C90"/>
    <w:rsid w:val="00D6748D"/>
    <w:rsid w:val="00D675E1"/>
    <w:rsid w:val="00D70099"/>
    <w:rsid w:val="00D70D9E"/>
    <w:rsid w:val="00D71306"/>
    <w:rsid w:val="00D71573"/>
    <w:rsid w:val="00D7190F"/>
    <w:rsid w:val="00D7217A"/>
    <w:rsid w:val="00D72A76"/>
    <w:rsid w:val="00D73B58"/>
    <w:rsid w:val="00D74B59"/>
    <w:rsid w:val="00D74E89"/>
    <w:rsid w:val="00D77D85"/>
    <w:rsid w:val="00D80055"/>
    <w:rsid w:val="00D8097A"/>
    <w:rsid w:val="00D80BDC"/>
    <w:rsid w:val="00D822AE"/>
    <w:rsid w:val="00D84207"/>
    <w:rsid w:val="00D842E7"/>
    <w:rsid w:val="00D84D69"/>
    <w:rsid w:val="00D8585A"/>
    <w:rsid w:val="00D86B4E"/>
    <w:rsid w:val="00D86E29"/>
    <w:rsid w:val="00D90726"/>
    <w:rsid w:val="00D91AA9"/>
    <w:rsid w:val="00D91E10"/>
    <w:rsid w:val="00D93A13"/>
    <w:rsid w:val="00D93E0D"/>
    <w:rsid w:val="00D95359"/>
    <w:rsid w:val="00D9606A"/>
    <w:rsid w:val="00D96321"/>
    <w:rsid w:val="00D969BB"/>
    <w:rsid w:val="00D96FD0"/>
    <w:rsid w:val="00D979AF"/>
    <w:rsid w:val="00D97AD5"/>
    <w:rsid w:val="00DA04FC"/>
    <w:rsid w:val="00DA2004"/>
    <w:rsid w:val="00DA2DD9"/>
    <w:rsid w:val="00DA32FE"/>
    <w:rsid w:val="00DA3A42"/>
    <w:rsid w:val="00DA3C1D"/>
    <w:rsid w:val="00DA4857"/>
    <w:rsid w:val="00DA4BAF"/>
    <w:rsid w:val="00DA4CA7"/>
    <w:rsid w:val="00DA5BFF"/>
    <w:rsid w:val="00DA681C"/>
    <w:rsid w:val="00DB10DB"/>
    <w:rsid w:val="00DB17BA"/>
    <w:rsid w:val="00DB277B"/>
    <w:rsid w:val="00DB2D64"/>
    <w:rsid w:val="00DB2F72"/>
    <w:rsid w:val="00DB35E8"/>
    <w:rsid w:val="00DB38AE"/>
    <w:rsid w:val="00DB39C7"/>
    <w:rsid w:val="00DB42E2"/>
    <w:rsid w:val="00DB68FF"/>
    <w:rsid w:val="00DB6E8A"/>
    <w:rsid w:val="00DB7041"/>
    <w:rsid w:val="00DB72CB"/>
    <w:rsid w:val="00DB77ED"/>
    <w:rsid w:val="00DC116E"/>
    <w:rsid w:val="00DC11AA"/>
    <w:rsid w:val="00DC129A"/>
    <w:rsid w:val="00DC2A1C"/>
    <w:rsid w:val="00DC3608"/>
    <w:rsid w:val="00DC44C3"/>
    <w:rsid w:val="00DC461A"/>
    <w:rsid w:val="00DC4767"/>
    <w:rsid w:val="00DC68FB"/>
    <w:rsid w:val="00DC79FA"/>
    <w:rsid w:val="00DC7EB7"/>
    <w:rsid w:val="00DD00CC"/>
    <w:rsid w:val="00DD0315"/>
    <w:rsid w:val="00DD0386"/>
    <w:rsid w:val="00DD0616"/>
    <w:rsid w:val="00DD07AB"/>
    <w:rsid w:val="00DD1457"/>
    <w:rsid w:val="00DD1ADC"/>
    <w:rsid w:val="00DD2358"/>
    <w:rsid w:val="00DD291F"/>
    <w:rsid w:val="00DD2F7F"/>
    <w:rsid w:val="00DD31C1"/>
    <w:rsid w:val="00DD36BB"/>
    <w:rsid w:val="00DD3EC6"/>
    <w:rsid w:val="00DD4F03"/>
    <w:rsid w:val="00DD5F40"/>
    <w:rsid w:val="00DE0D4C"/>
    <w:rsid w:val="00DE2A0B"/>
    <w:rsid w:val="00DE2D15"/>
    <w:rsid w:val="00DE2E15"/>
    <w:rsid w:val="00DE3B15"/>
    <w:rsid w:val="00DE40B1"/>
    <w:rsid w:val="00DE6CCC"/>
    <w:rsid w:val="00DE6D58"/>
    <w:rsid w:val="00DF1A9A"/>
    <w:rsid w:val="00DF4043"/>
    <w:rsid w:val="00DF57DB"/>
    <w:rsid w:val="00DF6515"/>
    <w:rsid w:val="00DF6DB5"/>
    <w:rsid w:val="00DF6FFE"/>
    <w:rsid w:val="00DF75E3"/>
    <w:rsid w:val="00DF789D"/>
    <w:rsid w:val="00DF7A8C"/>
    <w:rsid w:val="00E0017A"/>
    <w:rsid w:val="00E0036E"/>
    <w:rsid w:val="00E007AF"/>
    <w:rsid w:val="00E00D6F"/>
    <w:rsid w:val="00E01439"/>
    <w:rsid w:val="00E02387"/>
    <w:rsid w:val="00E024D1"/>
    <w:rsid w:val="00E03193"/>
    <w:rsid w:val="00E059B1"/>
    <w:rsid w:val="00E066E6"/>
    <w:rsid w:val="00E06982"/>
    <w:rsid w:val="00E077D6"/>
    <w:rsid w:val="00E10951"/>
    <w:rsid w:val="00E109BA"/>
    <w:rsid w:val="00E11520"/>
    <w:rsid w:val="00E11622"/>
    <w:rsid w:val="00E11813"/>
    <w:rsid w:val="00E12081"/>
    <w:rsid w:val="00E147C5"/>
    <w:rsid w:val="00E154E8"/>
    <w:rsid w:val="00E16E30"/>
    <w:rsid w:val="00E17366"/>
    <w:rsid w:val="00E17A7B"/>
    <w:rsid w:val="00E203E3"/>
    <w:rsid w:val="00E2136F"/>
    <w:rsid w:val="00E215A3"/>
    <w:rsid w:val="00E21B54"/>
    <w:rsid w:val="00E220F2"/>
    <w:rsid w:val="00E22E76"/>
    <w:rsid w:val="00E22F08"/>
    <w:rsid w:val="00E231BE"/>
    <w:rsid w:val="00E23950"/>
    <w:rsid w:val="00E247B6"/>
    <w:rsid w:val="00E2518C"/>
    <w:rsid w:val="00E2569E"/>
    <w:rsid w:val="00E2756F"/>
    <w:rsid w:val="00E30870"/>
    <w:rsid w:val="00E31F11"/>
    <w:rsid w:val="00E32FBD"/>
    <w:rsid w:val="00E33476"/>
    <w:rsid w:val="00E343A7"/>
    <w:rsid w:val="00E34803"/>
    <w:rsid w:val="00E34853"/>
    <w:rsid w:val="00E34C56"/>
    <w:rsid w:val="00E35185"/>
    <w:rsid w:val="00E35A9E"/>
    <w:rsid w:val="00E360A7"/>
    <w:rsid w:val="00E367F7"/>
    <w:rsid w:val="00E379C0"/>
    <w:rsid w:val="00E4015E"/>
    <w:rsid w:val="00E4104B"/>
    <w:rsid w:val="00E41076"/>
    <w:rsid w:val="00E4268F"/>
    <w:rsid w:val="00E4395F"/>
    <w:rsid w:val="00E43B46"/>
    <w:rsid w:val="00E43D44"/>
    <w:rsid w:val="00E44467"/>
    <w:rsid w:val="00E44DDA"/>
    <w:rsid w:val="00E45372"/>
    <w:rsid w:val="00E4567E"/>
    <w:rsid w:val="00E461C2"/>
    <w:rsid w:val="00E47970"/>
    <w:rsid w:val="00E502A0"/>
    <w:rsid w:val="00E50617"/>
    <w:rsid w:val="00E508E8"/>
    <w:rsid w:val="00E50998"/>
    <w:rsid w:val="00E51C31"/>
    <w:rsid w:val="00E52C88"/>
    <w:rsid w:val="00E53237"/>
    <w:rsid w:val="00E538F8"/>
    <w:rsid w:val="00E554CE"/>
    <w:rsid w:val="00E57073"/>
    <w:rsid w:val="00E6019F"/>
    <w:rsid w:val="00E60E23"/>
    <w:rsid w:val="00E61032"/>
    <w:rsid w:val="00E61E20"/>
    <w:rsid w:val="00E62D57"/>
    <w:rsid w:val="00E64D75"/>
    <w:rsid w:val="00E6514D"/>
    <w:rsid w:val="00E65AF8"/>
    <w:rsid w:val="00E66154"/>
    <w:rsid w:val="00E668D3"/>
    <w:rsid w:val="00E66C73"/>
    <w:rsid w:val="00E673BA"/>
    <w:rsid w:val="00E7065B"/>
    <w:rsid w:val="00E708C5"/>
    <w:rsid w:val="00E7140B"/>
    <w:rsid w:val="00E71FA3"/>
    <w:rsid w:val="00E73454"/>
    <w:rsid w:val="00E74845"/>
    <w:rsid w:val="00E75905"/>
    <w:rsid w:val="00E75CF5"/>
    <w:rsid w:val="00E76DF3"/>
    <w:rsid w:val="00E80DE5"/>
    <w:rsid w:val="00E81449"/>
    <w:rsid w:val="00E81978"/>
    <w:rsid w:val="00E82533"/>
    <w:rsid w:val="00E83249"/>
    <w:rsid w:val="00E84AC0"/>
    <w:rsid w:val="00E85192"/>
    <w:rsid w:val="00E85A7E"/>
    <w:rsid w:val="00E85C3F"/>
    <w:rsid w:val="00E865C0"/>
    <w:rsid w:val="00E873B9"/>
    <w:rsid w:val="00E90005"/>
    <w:rsid w:val="00E902E4"/>
    <w:rsid w:val="00E91155"/>
    <w:rsid w:val="00E9239C"/>
    <w:rsid w:val="00E9267F"/>
    <w:rsid w:val="00E929F5"/>
    <w:rsid w:val="00E92B87"/>
    <w:rsid w:val="00E93319"/>
    <w:rsid w:val="00E935C3"/>
    <w:rsid w:val="00E95967"/>
    <w:rsid w:val="00E975C2"/>
    <w:rsid w:val="00EA10A0"/>
    <w:rsid w:val="00EA230E"/>
    <w:rsid w:val="00EA3271"/>
    <w:rsid w:val="00EA52AF"/>
    <w:rsid w:val="00EA643B"/>
    <w:rsid w:val="00EA6AD0"/>
    <w:rsid w:val="00EB0E87"/>
    <w:rsid w:val="00EB3B4C"/>
    <w:rsid w:val="00EB46CD"/>
    <w:rsid w:val="00EB49BD"/>
    <w:rsid w:val="00EB4A40"/>
    <w:rsid w:val="00EB4F2E"/>
    <w:rsid w:val="00EB5F3E"/>
    <w:rsid w:val="00EB6F68"/>
    <w:rsid w:val="00EB784E"/>
    <w:rsid w:val="00EC0387"/>
    <w:rsid w:val="00EC06E2"/>
    <w:rsid w:val="00EC1591"/>
    <w:rsid w:val="00EC2B52"/>
    <w:rsid w:val="00EC3525"/>
    <w:rsid w:val="00EC3E43"/>
    <w:rsid w:val="00EC4469"/>
    <w:rsid w:val="00EC4670"/>
    <w:rsid w:val="00EC467F"/>
    <w:rsid w:val="00EC561C"/>
    <w:rsid w:val="00EC6299"/>
    <w:rsid w:val="00EC6FF7"/>
    <w:rsid w:val="00EC7611"/>
    <w:rsid w:val="00EC76CA"/>
    <w:rsid w:val="00ED1AC0"/>
    <w:rsid w:val="00ED1ED9"/>
    <w:rsid w:val="00ED2447"/>
    <w:rsid w:val="00ED26E1"/>
    <w:rsid w:val="00ED30B1"/>
    <w:rsid w:val="00ED3B8B"/>
    <w:rsid w:val="00ED3CBD"/>
    <w:rsid w:val="00ED4BE0"/>
    <w:rsid w:val="00ED5B11"/>
    <w:rsid w:val="00ED5ED4"/>
    <w:rsid w:val="00ED5F48"/>
    <w:rsid w:val="00ED623C"/>
    <w:rsid w:val="00ED66C5"/>
    <w:rsid w:val="00ED68B2"/>
    <w:rsid w:val="00ED78E3"/>
    <w:rsid w:val="00ED7972"/>
    <w:rsid w:val="00ED7DD7"/>
    <w:rsid w:val="00EE18C9"/>
    <w:rsid w:val="00EE1CEA"/>
    <w:rsid w:val="00EE2590"/>
    <w:rsid w:val="00EE38B7"/>
    <w:rsid w:val="00EE601D"/>
    <w:rsid w:val="00EE634A"/>
    <w:rsid w:val="00EE6B93"/>
    <w:rsid w:val="00EE71FE"/>
    <w:rsid w:val="00EE77DE"/>
    <w:rsid w:val="00EF0604"/>
    <w:rsid w:val="00EF0B14"/>
    <w:rsid w:val="00EF16F6"/>
    <w:rsid w:val="00EF25FD"/>
    <w:rsid w:val="00EF4413"/>
    <w:rsid w:val="00EF4BD1"/>
    <w:rsid w:val="00EF5735"/>
    <w:rsid w:val="00EF5E35"/>
    <w:rsid w:val="00EF7490"/>
    <w:rsid w:val="00F00301"/>
    <w:rsid w:val="00F0036E"/>
    <w:rsid w:val="00F00686"/>
    <w:rsid w:val="00F01861"/>
    <w:rsid w:val="00F023CE"/>
    <w:rsid w:val="00F04486"/>
    <w:rsid w:val="00F04B3C"/>
    <w:rsid w:val="00F0627E"/>
    <w:rsid w:val="00F06BFB"/>
    <w:rsid w:val="00F06CB8"/>
    <w:rsid w:val="00F06D1A"/>
    <w:rsid w:val="00F07091"/>
    <w:rsid w:val="00F0725F"/>
    <w:rsid w:val="00F1018E"/>
    <w:rsid w:val="00F10921"/>
    <w:rsid w:val="00F12EF3"/>
    <w:rsid w:val="00F14349"/>
    <w:rsid w:val="00F152EA"/>
    <w:rsid w:val="00F15947"/>
    <w:rsid w:val="00F179B7"/>
    <w:rsid w:val="00F17CBF"/>
    <w:rsid w:val="00F20191"/>
    <w:rsid w:val="00F2036C"/>
    <w:rsid w:val="00F20BA6"/>
    <w:rsid w:val="00F217C4"/>
    <w:rsid w:val="00F233DE"/>
    <w:rsid w:val="00F23955"/>
    <w:rsid w:val="00F24359"/>
    <w:rsid w:val="00F24BDC"/>
    <w:rsid w:val="00F278E0"/>
    <w:rsid w:val="00F311E4"/>
    <w:rsid w:val="00F31C0B"/>
    <w:rsid w:val="00F32CF8"/>
    <w:rsid w:val="00F3375E"/>
    <w:rsid w:val="00F33892"/>
    <w:rsid w:val="00F34292"/>
    <w:rsid w:val="00F346E9"/>
    <w:rsid w:val="00F35F77"/>
    <w:rsid w:val="00F3666D"/>
    <w:rsid w:val="00F372E6"/>
    <w:rsid w:val="00F37946"/>
    <w:rsid w:val="00F406B7"/>
    <w:rsid w:val="00F40EB0"/>
    <w:rsid w:val="00F417B8"/>
    <w:rsid w:val="00F42CDC"/>
    <w:rsid w:val="00F43018"/>
    <w:rsid w:val="00F44945"/>
    <w:rsid w:val="00F44B01"/>
    <w:rsid w:val="00F4575F"/>
    <w:rsid w:val="00F4617D"/>
    <w:rsid w:val="00F468FE"/>
    <w:rsid w:val="00F46BE1"/>
    <w:rsid w:val="00F46BFF"/>
    <w:rsid w:val="00F47678"/>
    <w:rsid w:val="00F47F4B"/>
    <w:rsid w:val="00F50000"/>
    <w:rsid w:val="00F50C95"/>
    <w:rsid w:val="00F542D6"/>
    <w:rsid w:val="00F54690"/>
    <w:rsid w:val="00F54A7B"/>
    <w:rsid w:val="00F551FC"/>
    <w:rsid w:val="00F55F3A"/>
    <w:rsid w:val="00F56303"/>
    <w:rsid w:val="00F56E8C"/>
    <w:rsid w:val="00F60A6B"/>
    <w:rsid w:val="00F60BBA"/>
    <w:rsid w:val="00F623A1"/>
    <w:rsid w:val="00F63310"/>
    <w:rsid w:val="00F63F52"/>
    <w:rsid w:val="00F65E89"/>
    <w:rsid w:val="00F65EF2"/>
    <w:rsid w:val="00F66002"/>
    <w:rsid w:val="00F66416"/>
    <w:rsid w:val="00F67538"/>
    <w:rsid w:val="00F71A9C"/>
    <w:rsid w:val="00F71E28"/>
    <w:rsid w:val="00F7202A"/>
    <w:rsid w:val="00F72D7B"/>
    <w:rsid w:val="00F73051"/>
    <w:rsid w:val="00F73B94"/>
    <w:rsid w:val="00F73F9F"/>
    <w:rsid w:val="00F74878"/>
    <w:rsid w:val="00F75063"/>
    <w:rsid w:val="00F75880"/>
    <w:rsid w:val="00F77176"/>
    <w:rsid w:val="00F771FA"/>
    <w:rsid w:val="00F77365"/>
    <w:rsid w:val="00F77A4A"/>
    <w:rsid w:val="00F81582"/>
    <w:rsid w:val="00F81D8B"/>
    <w:rsid w:val="00F82406"/>
    <w:rsid w:val="00F82515"/>
    <w:rsid w:val="00F82D43"/>
    <w:rsid w:val="00F83F9A"/>
    <w:rsid w:val="00F84415"/>
    <w:rsid w:val="00F84747"/>
    <w:rsid w:val="00F84979"/>
    <w:rsid w:val="00F84F1C"/>
    <w:rsid w:val="00F85C04"/>
    <w:rsid w:val="00F86078"/>
    <w:rsid w:val="00F87620"/>
    <w:rsid w:val="00F877CF"/>
    <w:rsid w:val="00F9058D"/>
    <w:rsid w:val="00F90C2F"/>
    <w:rsid w:val="00F91DA9"/>
    <w:rsid w:val="00F93665"/>
    <w:rsid w:val="00F939F1"/>
    <w:rsid w:val="00F943AE"/>
    <w:rsid w:val="00F94830"/>
    <w:rsid w:val="00F9608B"/>
    <w:rsid w:val="00F970BF"/>
    <w:rsid w:val="00FA0275"/>
    <w:rsid w:val="00FA0BC5"/>
    <w:rsid w:val="00FA0F17"/>
    <w:rsid w:val="00FA14A3"/>
    <w:rsid w:val="00FA2997"/>
    <w:rsid w:val="00FA29C0"/>
    <w:rsid w:val="00FA3D74"/>
    <w:rsid w:val="00FA71F5"/>
    <w:rsid w:val="00FB02D1"/>
    <w:rsid w:val="00FB1F38"/>
    <w:rsid w:val="00FB33A2"/>
    <w:rsid w:val="00FB3667"/>
    <w:rsid w:val="00FB384E"/>
    <w:rsid w:val="00FB42A5"/>
    <w:rsid w:val="00FB4CE3"/>
    <w:rsid w:val="00FB6044"/>
    <w:rsid w:val="00FB6425"/>
    <w:rsid w:val="00FC022E"/>
    <w:rsid w:val="00FC0F32"/>
    <w:rsid w:val="00FC12AB"/>
    <w:rsid w:val="00FC1A0B"/>
    <w:rsid w:val="00FC2F41"/>
    <w:rsid w:val="00FC369E"/>
    <w:rsid w:val="00FC36C0"/>
    <w:rsid w:val="00FC3794"/>
    <w:rsid w:val="00FC40D9"/>
    <w:rsid w:val="00FC4288"/>
    <w:rsid w:val="00FC4337"/>
    <w:rsid w:val="00FC53E3"/>
    <w:rsid w:val="00FC5D17"/>
    <w:rsid w:val="00FC5FDC"/>
    <w:rsid w:val="00FC759E"/>
    <w:rsid w:val="00FD22BE"/>
    <w:rsid w:val="00FD29B5"/>
    <w:rsid w:val="00FD2B1E"/>
    <w:rsid w:val="00FD379D"/>
    <w:rsid w:val="00FD38BB"/>
    <w:rsid w:val="00FD4145"/>
    <w:rsid w:val="00FD4317"/>
    <w:rsid w:val="00FD515D"/>
    <w:rsid w:val="00FD51F2"/>
    <w:rsid w:val="00FD5ECC"/>
    <w:rsid w:val="00FD6152"/>
    <w:rsid w:val="00FD6AF2"/>
    <w:rsid w:val="00FD6BE3"/>
    <w:rsid w:val="00FD7D25"/>
    <w:rsid w:val="00FE04CD"/>
    <w:rsid w:val="00FE088B"/>
    <w:rsid w:val="00FE0A5D"/>
    <w:rsid w:val="00FE2047"/>
    <w:rsid w:val="00FE2EA9"/>
    <w:rsid w:val="00FE43CC"/>
    <w:rsid w:val="00FE4981"/>
    <w:rsid w:val="00FE56A1"/>
    <w:rsid w:val="00FE621A"/>
    <w:rsid w:val="00FE6465"/>
    <w:rsid w:val="00FE654C"/>
    <w:rsid w:val="00FE6A8D"/>
    <w:rsid w:val="00FE6BAC"/>
    <w:rsid w:val="00FE6CCC"/>
    <w:rsid w:val="00FE7232"/>
    <w:rsid w:val="00FF0BF6"/>
    <w:rsid w:val="00FF0EBC"/>
    <w:rsid w:val="00FF1A53"/>
    <w:rsid w:val="00FF2C37"/>
    <w:rsid w:val="00FF3589"/>
    <w:rsid w:val="00FF368A"/>
    <w:rsid w:val="00FF49C4"/>
    <w:rsid w:val="00FF4AD0"/>
    <w:rsid w:val="00FF53F4"/>
    <w:rsid w:val="00FF5990"/>
    <w:rsid w:val="00FF5E92"/>
    <w:rsid w:val="00FF609E"/>
    <w:rsid w:val="00FF6475"/>
    <w:rsid w:val="00FF67DA"/>
    <w:rsid w:val="00FF78CB"/>
    <w:rsid w:val="00FF7C54"/>
    <w:rsid w:val="1444A68E"/>
    <w:rsid w:val="2BE7EA46"/>
    <w:rsid w:val="64DC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7EF2"/>
  <w15:docId w15:val="{A79D2555-70BF-400C-9F92-F322EA24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3EC5"/>
  </w:style>
  <w:style w:type="paragraph" w:styleId="Pealkiri1">
    <w:name w:val="heading 1"/>
    <w:basedOn w:val="Normaallaad"/>
    <w:next w:val="Normaallaad"/>
    <w:link w:val="Pealkiri1Mrk"/>
    <w:uiPriority w:val="9"/>
    <w:qFormat/>
    <w:rsid w:val="001D38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qFormat/>
    <w:rsid w:val="002E046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3C7B"/>
  </w:style>
  <w:style w:type="paragraph" w:styleId="Jalus">
    <w:name w:val="footer"/>
    <w:basedOn w:val="Normaallaad"/>
    <w:link w:val="Jalu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3C7B"/>
  </w:style>
  <w:style w:type="paragraph" w:styleId="Loendilik">
    <w:name w:val="List Paragraph"/>
    <w:basedOn w:val="Normaallaad"/>
    <w:uiPriority w:val="34"/>
    <w:qFormat/>
    <w:rsid w:val="00C23C7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B3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3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3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3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3520A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044B24"/>
  </w:style>
  <w:style w:type="character" w:customStyle="1" w:styleId="tyhik">
    <w:name w:val="tyhik"/>
    <w:basedOn w:val="Liguvaikefont"/>
    <w:rsid w:val="003831FB"/>
  </w:style>
  <w:style w:type="character" w:styleId="Hperlink">
    <w:name w:val="Hyperlink"/>
    <w:basedOn w:val="Liguvaikefont"/>
    <w:uiPriority w:val="99"/>
    <w:unhideWhenUsed/>
    <w:rsid w:val="00B9132D"/>
    <w:rPr>
      <w:color w:val="0000FF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9132D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9132D"/>
    <w:rPr>
      <w:sz w:val="20"/>
      <w:szCs w:val="20"/>
    </w:rPr>
  </w:style>
  <w:style w:type="character" w:styleId="Allmrkuseviide">
    <w:name w:val="footnote reference"/>
    <w:aliases w:val="Footnote symbol,4_G,Footnotes refss,Appel note de bas de p.,Appel note de bas de p,SUPERS,Nota,Footnote"/>
    <w:basedOn w:val="Liguvaikefont"/>
    <w:uiPriority w:val="99"/>
    <w:unhideWhenUsed/>
    <w:qFormat/>
    <w:rsid w:val="00B9132D"/>
    <w:rPr>
      <w:vertAlign w:val="superscript"/>
    </w:rPr>
  </w:style>
  <w:style w:type="character" w:customStyle="1" w:styleId="Pealkiri3Mrk">
    <w:name w:val="Pealkiri 3 Märk"/>
    <w:basedOn w:val="Liguvaikefont"/>
    <w:link w:val="Pealkiri3"/>
    <w:uiPriority w:val="9"/>
    <w:rsid w:val="002E046D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2E046D"/>
    <w:rPr>
      <w:b/>
      <w:bCs/>
    </w:rPr>
  </w:style>
  <w:style w:type="paragraph" w:styleId="Normaallaadveeb">
    <w:name w:val="Normal (Web)"/>
    <w:basedOn w:val="Normaallaad"/>
    <w:uiPriority w:val="99"/>
    <w:unhideWhenUsed/>
    <w:rsid w:val="002E04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CM1">
    <w:name w:val="CM1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M4">
    <w:name w:val="CM4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F25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ooltip">
    <w:name w:val="tooltip"/>
    <w:basedOn w:val="Liguvaikefont"/>
    <w:rsid w:val="009118BE"/>
  </w:style>
  <w:style w:type="character" w:customStyle="1" w:styleId="mm">
    <w:name w:val="mm"/>
    <w:basedOn w:val="Liguvaikefont"/>
    <w:rsid w:val="00DA3A42"/>
  </w:style>
  <w:style w:type="character" w:styleId="Lahendamatamainimine">
    <w:name w:val="Unresolved Mention"/>
    <w:basedOn w:val="Liguvaikefont"/>
    <w:uiPriority w:val="99"/>
    <w:semiHidden/>
    <w:unhideWhenUsed/>
    <w:rsid w:val="00655C2C"/>
    <w:rPr>
      <w:color w:val="605E5C"/>
      <w:shd w:val="clear" w:color="auto" w:fill="E1DFDD"/>
    </w:rPr>
  </w:style>
  <w:style w:type="character" w:customStyle="1" w:styleId="CommentTextChar1">
    <w:name w:val="Comment Text Char1"/>
    <w:basedOn w:val="Liguvaikefont"/>
    <w:uiPriority w:val="99"/>
    <w:semiHidden/>
    <w:rsid w:val="009A0945"/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uiPriority w:val="9"/>
    <w:rsid w:val="001D38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aragrahv">
    <w:name w:val="Paragrahv"/>
    <w:basedOn w:val="Normaallaad"/>
    <w:qFormat/>
    <w:rsid w:val="00DD2F7F"/>
    <w:pPr>
      <w:jc w:val="both"/>
    </w:pPr>
    <w:rPr>
      <w:rFonts w:ascii="Times New Roman" w:eastAsia="Times New Roman" w:hAnsi="Times New Roman" w:cs="Mangal"/>
      <w:b/>
      <w:color w:val="20202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1351b2cd066515e1b681be8be5483357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3f86006e298676c6128688407d58394d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BD4D37-0F47-4CF2-B8B9-9F0100E6EA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B78E3-27CA-4E39-B0A0-0861878CF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905FD6-10C2-4BEC-B69A-BA84823570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6BE05A-AA4F-4322-8C2B-0C989B97E754}">
  <ds:schemaRefs>
    <ds:schemaRef ds:uri="http://purl.org/dc/terms/"/>
    <ds:schemaRef ds:uri="http://www.w3.org/XML/1998/namespace"/>
    <ds:schemaRef ds:uri="http://schemas.microsoft.com/office/2006/metadata/properties"/>
    <ds:schemaRef ds:uri="e293f50e-b80d-400a-80a1-6226c80ebbbb"/>
    <ds:schemaRef ds:uri="http://schemas.microsoft.com/office/2006/documentManagement/types"/>
    <ds:schemaRef ds:uri="http://purl.org/dc/dcmitype/"/>
    <ds:schemaRef ds:uri="c8ae1d7c-2bd3-44b1-9ec8-2a84712b19ec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3798</Words>
  <Characters>22030</Characters>
  <Application>Microsoft Office Word</Application>
  <DocSecurity>0</DocSecurity>
  <Lines>183</Lines>
  <Paragraphs>51</Paragraphs>
  <ScaleCrop>false</ScaleCrop>
  <Company>Põllumajandusministeerium</Company>
  <LinksUpToDate>false</LinksUpToDate>
  <CharactersWithSpaces>25777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Nõmmik</dc:creator>
  <cp:keywords/>
  <dc:description/>
  <cp:lastModifiedBy>Markus Ühtigi - JUSTDIGI</cp:lastModifiedBy>
  <cp:revision>52</cp:revision>
  <cp:lastPrinted>2025-10-30T08:11:00Z</cp:lastPrinted>
  <dcterms:created xsi:type="dcterms:W3CDTF">2025-11-21T14:38:00Z</dcterms:created>
  <dcterms:modified xsi:type="dcterms:W3CDTF">2025-12-03T02:38:00Z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2025-05-26T08:29:01Z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58e0cbf1-c9a3-4e73-82d6-389d6c5a660f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